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01E2A2" w14:textId="771004E0" w:rsidR="002257F4" w:rsidRDefault="00B12FFF">
      <w:pPr>
        <w:tabs>
          <w:tab w:val="left" w:pos="8248"/>
        </w:tabs>
        <w:ind w:left="858"/>
        <w:rPr>
          <w:rFonts w:ascii="Times New Roman"/>
          <w:sz w:val="20"/>
        </w:rPr>
      </w:pPr>
      <w:r>
        <w:rPr>
          <w:rFonts w:ascii="Times New Roman"/>
          <w:position w:val="26"/>
          <w:sz w:val="20"/>
        </w:rPr>
        <w:tab/>
      </w:r>
    </w:p>
    <w:p w14:paraId="68603CB6" w14:textId="77777777" w:rsidR="002257F4" w:rsidRPr="00A11745" w:rsidRDefault="002257F4">
      <w:pPr>
        <w:pStyle w:val="Textkrper"/>
        <w:spacing w:before="26"/>
        <w:rPr>
          <w:rFonts w:asciiTheme="minorHAnsi" w:hAnsiTheme="minorHAnsi" w:cstheme="minorHAnsi"/>
          <w:sz w:val="24"/>
          <w:szCs w:val="24"/>
          <w:rPrChange w:id="0" w:author="Dialog P Info" w:date="2025-09-08T13:16:00Z">
            <w:rPr>
              <w:rFonts w:ascii="Times New Roman"/>
            </w:rPr>
          </w:rPrChange>
        </w:rPr>
      </w:pPr>
    </w:p>
    <w:p w14:paraId="4F06067B" w14:textId="59F4F783" w:rsidR="002257F4" w:rsidRDefault="00FD1E42">
      <w:pPr>
        <w:jc w:val="center"/>
        <w:rPr>
          <w:rFonts w:asciiTheme="minorHAnsi" w:hAnsiTheme="minorHAnsi" w:cstheme="minorHAnsi"/>
          <w:b/>
          <w:w w:val="85"/>
          <w:sz w:val="32"/>
          <w:szCs w:val="32"/>
        </w:rPr>
      </w:pPr>
      <w:r w:rsidRPr="009B7C85">
        <w:rPr>
          <w:rFonts w:asciiTheme="minorHAnsi" w:hAnsiTheme="minorHAnsi" w:cstheme="minorHAnsi"/>
          <w:b/>
          <w:w w:val="85"/>
          <w:sz w:val="32"/>
          <w:szCs w:val="32"/>
          <w:rPrChange w:id="1" w:author="Dialog P Info" w:date="2025-09-08T13:18:00Z">
            <w:rPr>
              <w:b/>
              <w:w w:val="85"/>
            </w:rPr>
          </w:rPrChange>
        </w:rPr>
        <w:t>Jean-Jacques Rousseau – Argumente gegen die repräsentative Demokratie</w:t>
      </w:r>
    </w:p>
    <w:p w14:paraId="1A0C0E17" w14:textId="08C9C66A" w:rsidR="00A11745" w:rsidRPr="00155A48" w:rsidRDefault="00155A48" w:rsidP="00155A48">
      <w:pPr>
        <w:ind w:left="906"/>
        <w:jc w:val="center"/>
        <w:rPr>
          <w:rFonts w:asciiTheme="minorHAnsi" w:hAnsiTheme="minorHAnsi" w:cstheme="minorHAnsi"/>
          <w:b/>
          <w:sz w:val="28"/>
          <w:szCs w:val="28"/>
          <w:rPrChange w:id="2" w:author="Dialog P Info" w:date="2025-09-08T13:18:00Z">
            <w:rPr>
              <w:b/>
            </w:rPr>
          </w:rPrChange>
        </w:rPr>
      </w:pPr>
      <w:r w:rsidRPr="00155A48">
        <w:rPr>
          <w:rFonts w:asciiTheme="minorHAnsi" w:hAnsiTheme="minorHAnsi" w:cstheme="minorHAnsi"/>
          <w:b/>
          <w:sz w:val="28"/>
          <w:szCs w:val="28"/>
        </w:rPr>
        <w:t>Version A</w:t>
      </w:r>
    </w:p>
    <w:p w14:paraId="353379E5" w14:textId="27564BA4" w:rsidR="002257F4" w:rsidRPr="009B7C85" w:rsidDel="004A70D4" w:rsidRDefault="00B12FFF">
      <w:pPr>
        <w:spacing w:before="16"/>
        <w:rPr>
          <w:del w:id="3" w:author="Dialog P Info" w:date="2025-09-08T13:57:00Z"/>
          <w:rFonts w:asciiTheme="minorHAnsi" w:hAnsiTheme="minorHAnsi" w:cstheme="minorHAnsi"/>
          <w:sz w:val="24"/>
          <w:szCs w:val="24"/>
          <w:rPrChange w:id="4" w:author="Dialog P Info" w:date="2025-09-08T13:18:00Z">
            <w:rPr>
              <w:del w:id="5" w:author="Dialog P Info" w:date="2025-09-08T13:57:00Z"/>
              <w:sz w:val="20"/>
            </w:rPr>
          </w:rPrChange>
        </w:rPr>
        <w:pPrChange w:id="6" w:author="Dialog P Info" w:date="2025-09-08T13:44:00Z">
          <w:pPr>
            <w:spacing w:before="16"/>
            <w:ind w:left="906"/>
          </w:pPr>
        </w:pPrChange>
      </w:pPr>
      <w:del w:id="7" w:author="Dialog P Info" w:date="2025-09-08T13:57:00Z">
        <w:r w:rsidRPr="009B7C85" w:rsidDel="004A70D4">
          <w:rPr>
            <w:rFonts w:asciiTheme="minorHAnsi" w:hAnsiTheme="minorHAnsi" w:cstheme="minorHAnsi"/>
            <w:b/>
            <w:spacing w:val="-2"/>
            <w:sz w:val="24"/>
            <w:szCs w:val="24"/>
            <w:rPrChange w:id="8" w:author="Dialog P Info" w:date="2025-09-08T13:18:00Z">
              <w:rPr>
                <w:b/>
                <w:spacing w:val="-2"/>
                <w:sz w:val="20"/>
              </w:rPr>
            </w:rPrChange>
          </w:rPr>
          <w:delText>Arbeitsauftrag</w:delText>
        </w:r>
        <w:r w:rsidRPr="009B7C85" w:rsidDel="004A70D4">
          <w:rPr>
            <w:rFonts w:asciiTheme="minorHAnsi" w:hAnsiTheme="minorHAnsi" w:cstheme="minorHAnsi"/>
            <w:spacing w:val="-2"/>
            <w:sz w:val="24"/>
            <w:szCs w:val="24"/>
            <w:rPrChange w:id="9" w:author="Dialog P Info" w:date="2025-09-08T13:18:00Z">
              <w:rPr>
                <w:spacing w:val="-2"/>
                <w:sz w:val="20"/>
              </w:rPr>
            </w:rPrChange>
          </w:rPr>
          <w:delText>:</w:delText>
        </w:r>
      </w:del>
    </w:p>
    <w:p w14:paraId="0818272B" w14:textId="77777777" w:rsidR="002257F4" w:rsidRPr="009B7C85" w:rsidRDefault="002257F4">
      <w:pPr>
        <w:pStyle w:val="Textkrper"/>
        <w:spacing w:before="16"/>
        <w:rPr>
          <w:rFonts w:asciiTheme="minorHAnsi" w:hAnsiTheme="minorHAnsi" w:cstheme="minorHAnsi"/>
          <w:sz w:val="24"/>
          <w:szCs w:val="24"/>
          <w:rPrChange w:id="10" w:author="Dialog P Info" w:date="2025-09-08T13:18:00Z">
            <w:rPr>
              <w:sz w:val="20"/>
            </w:rPr>
          </w:rPrChange>
        </w:rPr>
      </w:pPr>
    </w:p>
    <w:p w14:paraId="55D0A415" w14:textId="77777777" w:rsidR="004A70D4" w:rsidRDefault="00B12FFF" w:rsidP="00276B5C">
      <w:pPr>
        <w:rPr>
          <w:ins w:id="11" w:author="Dialog P Info" w:date="2025-09-08T13:58:00Z"/>
          <w:rFonts w:asciiTheme="minorHAnsi" w:hAnsiTheme="minorHAnsi" w:cstheme="minorHAnsi"/>
          <w:b/>
          <w:spacing w:val="-2"/>
          <w:w w:val="90"/>
          <w:sz w:val="24"/>
          <w:szCs w:val="24"/>
          <w:lang w:val="fr-FR"/>
        </w:rPr>
      </w:pPr>
      <w:r w:rsidRPr="009B7C85">
        <w:rPr>
          <w:rFonts w:asciiTheme="minorHAnsi" w:hAnsiTheme="minorHAnsi" w:cstheme="minorHAnsi"/>
          <w:b/>
          <w:spacing w:val="-2"/>
          <w:w w:val="90"/>
          <w:sz w:val="24"/>
          <w:szCs w:val="24"/>
          <w:lang w:val="fr-FR"/>
          <w:rPrChange w:id="12" w:author="Dialog P Info" w:date="2025-09-08T13:18:00Z">
            <w:rPr>
              <w:b/>
              <w:spacing w:val="-2"/>
              <w:w w:val="90"/>
              <w:sz w:val="20"/>
              <w:lang w:val="fr-FR"/>
            </w:rPr>
          </w:rPrChange>
        </w:rPr>
        <w:t>Aufgabe</w:t>
      </w:r>
      <w:r w:rsidRPr="009B7C85">
        <w:rPr>
          <w:rFonts w:asciiTheme="minorHAnsi" w:hAnsiTheme="minorHAnsi" w:cstheme="minorHAnsi"/>
          <w:b/>
          <w:spacing w:val="-6"/>
          <w:sz w:val="24"/>
          <w:szCs w:val="24"/>
          <w:lang w:val="fr-FR"/>
          <w:rPrChange w:id="13" w:author="Dialog P Info" w:date="2025-09-08T13:18:00Z">
            <w:rPr>
              <w:b/>
              <w:spacing w:val="-6"/>
              <w:sz w:val="20"/>
              <w:lang w:val="fr-FR"/>
            </w:rPr>
          </w:rPrChange>
        </w:rPr>
        <w:t xml:space="preserve"> </w:t>
      </w:r>
      <w:proofErr w:type="gramStart"/>
      <w:r w:rsidRPr="009B7C85">
        <w:rPr>
          <w:rFonts w:asciiTheme="minorHAnsi" w:hAnsiTheme="minorHAnsi" w:cstheme="minorHAnsi"/>
          <w:b/>
          <w:spacing w:val="-2"/>
          <w:w w:val="90"/>
          <w:sz w:val="24"/>
          <w:szCs w:val="24"/>
          <w:lang w:val="fr-FR"/>
          <w:rPrChange w:id="14" w:author="Dialog P Info" w:date="2025-09-08T13:18:00Z">
            <w:rPr>
              <w:b/>
              <w:spacing w:val="-2"/>
              <w:w w:val="90"/>
              <w:sz w:val="20"/>
              <w:lang w:val="fr-FR"/>
            </w:rPr>
          </w:rPrChange>
        </w:rPr>
        <w:t>1</w:t>
      </w:r>
      <w:ins w:id="15" w:author="Dialog P Info" w:date="2025-09-08T13:58:00Z">
        <w:r w:rsidR="004A70D4">
          <w:rPr>
            <w:rFonts w:asciiTheme="minorHAnsi" w:hAnsiTheme="minorHAnsi" w:cstheme="minorHAnsi"/>
            <w:b/>
            <w:spacing w:val="-2"/>
            <w:w w:val="90"/>
            <w:sz w:val="24"/>
            <w:szCs w:val="24"/>
            <w:lang w:val="fr-FR"/>
          </w:rPr>
          <w:t>:</w:t>
        </w:r>
        <w:proofErr w:type="gramEnd"/>
      </w:ins>
    </w:p>
    <w:p w14:paraId="21A35558" w14:textId="1766978C" w:rsidR="002257F4" w:rsidRPr="009B7C85" w:rsidRDefault="00B12FFF">
      <w:pPr>
        <w:rPr>
          <w:rFonts w:asciiTheme="minorHAnsi" w:hAnsiTheme="minorHAnsi" w:cstheme="minorHAnsi"/>
          <w:sz w:val="24"/>
          <w:szCs w:val="24"/>
          <w:lang w:val="fr-FR"/>
          <w:rPrChange w:id="16" w:author="Dialog P Info" w:date="2025-09-08T13:18:00Z">
            <w:rPr>
              <w:sz w:val="20"/>
              <w:lang w:val="fr-FR"/>
            </w:rPr>
          </w:rPrChange>
        </w:rPr>
        <w:pPrChange w:id="17" w:author="Dialog P Info" w:date="2025-09-08T13:44:00Z">
          <w:pPr>
            <w:ind w:left="906"/>
          </w:pPr>
        </w:pPrChange>
      </w:pPr>
      <w:del w:id="18" w:author="Dialog P Info" w:date="2025-09-08T13:58:00Z">
        <w:r w:rsidRPr="009B7C85" w:rsidDel="004A70D4">
          <w:rPr>
            <w:rFonts w:asciiTheme="minorHAnsi" w:hAnsiTheme="minorHAnsi" w:cstheme="minorHAnsi"/>
            <w:b/>
            <w:spacing w:val="-4"/>
            <w:sz w:val="24"/>
            <w:szCs w:val="24"/>
            <w:lang w:val="fr-FR"/>
            <w:rPrChange w:id="19" w:author="Dialog P Info" w:date="2025-09-08T13:18:00Z">
              <w:rPr>
                <w:b/>
                <w:spacing w:val="-4"/>
                <w:sz w:val="20"/>
                <w:lang w:val="fr-FR"/>
              </w:rPr>
            </w:rPrChange>
          </w:rPr>
          <w:delText xml:space="preserve"> </w:delText>
        </w:r>
        <w:r w:rsidRPr="009B7C85" w:rsidDel="004A70D4">
          <w:rPr>
            <w:rFonts w:asciiTheme="minorHAnsi" w:hAnsiTheme="minorHAnsi" w:cstheme="minorHAnsi"/>
            <w:b/>
            <w:spacing w:val="-2"/>
            <w:w w:val="90"/>
            <w:sz w:val="24"/>
            <w:szCs w:val="24"/>
            <w:lang w:val="fr-FR"/>
            <w:rPrChange w:id="20" w:author="Dialog P Info" w:date="2025-09-08T13:18:00Z">
              <w:rPr>
                <w:b/>
                <w:spacing w:val="-2"/>
                <w:w w:val="90"/>
                <w:sz w:val="20"/>
                <w:lang w:val="fr-FR"/>
              </w:rPr>
            </w:rPrChange>
          </w:rPr>
          <w:delText>–</w:delText>
        </w:r>
        <w:r w:rsidRPr="009B7C85" w:rsidDel="004A70D4">
          <w:rPr>
            <w:rFonts w:asciiTheme="minorHAnsi" w:hAnsiTheme="minorHAnsi" w:cstheme="minorHAnsi"/>
            <w:b/>
            <w:spacing w:val="-6"/>
            <w:sz w:val="24"/>
            <w:szCs w:val="24"/>
            <w:lang w:val="fr-FR"/>
            <w:rPrChange w:id="21" w:author="Dialog P Info" w:date="2025-09-08T13:18:00Z">
              <w:rPr>
                <w:b/>
                <w:spacing w:val="-6"/>
                <w:sz w:val="20"/>
                <w:lang w:val="fr-FR"/>
              </w:rPr>
            </w:rPrChange>
          </w:rPr>
          <w:delText xml:space="preserve"> </w:delText>
        </w:r>
      </w:del>
      <w:r w:rsidR="00684394" w:rsidRPr="009B7C85">
        <w:rPr>
          <w:rFonts w:asciiTheme="minorHAnsi" w:hAnsiTheme="minorHAnsi" w:cstheme="minorHAnsi"/>
          <w:b/>
          <w:spacing w:val="-2"/>
          <w:w w:val="90"/>
          <w:sz w:val="24"/>
          <w:szCs w:val="24"/>
          <w:lang w:val="fr-FR"/>
          <w:rPrChange w:id="22" w:author="Dialog P Info" w:date="2025-09-08T13:18:00Z">
            <w:rPr>
              <w:b/>
              <w:spacing w:val="-2"/>
              <w:w w:val="90"/>
              <w:sz w:val="20"/>
              <w:lang w:val="fr-FR"/>
            </w:rPr>
          </w:rPrChange>
        </w:rPr>
        <w:t xml:space="preserve">Lies </w:t>
      </w:r>
      <w:r w:rsidR="00684394" w:rsidRPr="009B7C85">
        <w:rPr>
          <w:rFonts w:asciiTheme="minorHAnsi" w:hAnsiTheme="minorHAnsi" w:cstheme="minorHAnsi"/>
          <w:bCs/>
          <w:spacing w:val="-2"/>
          <w:w w:val="90"/>
          <w:sz w:val="24"/>
          <w:szCs w:val="24"/>
          <w:lang w:val="fr-FR"/>
          <w:rPrChange w:id="23" w:author="Dialog P Info" w:date="2025-09-08T13:18:00Z">
            <w:rPr>
              <w:bCs/>
              <w:spacing w:val="-2"/>
              <w:w w:val="90"/>
              <w:sz w:val="20"/>
              <w:lang w:val="fr-FR"/>
            </w:rPr>
          </w:rPrChange>
        </w:rPr>
        <w:t>den</w:t>
      </w:r>
      <w:ins w:id="24" w:author="Dialog P Info" w:date="2025-09-08T13:52:00Z">
        <w:r w:rsidR="005B63B0">
          <w:rPr>
            <w:rFonts w:asciiTheme="minorHAnsi" w:hAnsiTheme="minorHAnsi" w:cstheme="minorHAnsi"/>
            <w:b/>
            <w:spacing w:val="-2"/>
            <w:w w:val="90"/>
            <w:sz w:val="24"/>
            <w:szCs w:val="24"/>
            <w:lang w:val="fr-FR"/>
          </w:rPr>
          <w:t xml:space="preserve"> </w:t>
        </w:r>
      </w:ins>
      <w:del w:id="25" w:author="Dialog P Info" w:date="2025-09-08T13:52:00Z">
        <w:r w:rsidR="00684394" w:rsidRPr="009B7C85" w:rsidDel="005B63B0">
          <w:rPr>
            <w:rFonts w:asciiTheme="minorHAnsi" w:hAnsiTheme="minorHAnsi" w:cstheme="minorHAnsi"/>
            <w:b/>
            <w:spacing w:val="-2"/>
            <w:w w:val="90"/>
            <w:sz w:val="24"/>
            <w:szCs w:val="24"/>
            <w:lang w:val="fr-FR"/>
            <w:rPrChange w:id="26" w:author="Dialog P Info" w:date="2025-09-08T13:18:00Z">
              <w:rPr>
                <w:b/>
                <w:spacing w:val="-2"/>
                <w:w w:val="90"/>
                <w:sz w:val="20"/>
                <w:lang w:val="fr-FR"/>
              </w:rPr>
            </w:rPrChange>
          </w:rPr>
          <w:delText xml:space="preserve"> </w:delText>
        </w:r>
      </w:del>
      <w:r w:rsidR="00684394" w:rsidRPr="009B7C85">
        <w:rPr>
          <w:rFonts w:asciiTheme="minorHAnsi" w:hAnsiTheme="minorHAnsi" w:cstheme="minorHAnsi"/>
          <w:bCs/>
          <w:spacing w:val="-2"/>
          <w:w w:val="90"/>
          <w:sz w:val="24"/>
          <w:szCs w:val="24"/>
          <w:lang w:val="fr-FR"/>
          <w:rPrChange w:id="27" w:author="Dialog P Info" w:date="2025-09-08T13:18:00Z">
            <w:rPr>
              <w:bCs/>
              <w:spacing w:val="-2"/>
              <w:w w:val="90"/>
              <w:sz w:val="20"/>
              <w:lang w:val="fr-FR"/>
            </w:rPr>
          </w:rPrChange>
        </w:rPr>
        <w:t>Text über Jean-Jacques Rousseau.</w:t>
      </w:r>
    </w:p>
    <w:p w14:paraId="120DD7B4" w14:textId="3551CE6F" w:rsidR="002257F4" w:rsidRDefault="00B12FFF">
      <w:pPr>
        <w:pStyle w:val="Textkrper"/>
        <w:spacing w:before="13"/>
        <w:rPr>
          <w:moveFrom w:id="28" w:author="Dialog P Info" w:date="2025-09-08T13:53:00Z"/>
          <w:rFonts w:asciiTheme="minorHAnsi" w:hAnsiTheme="minorHAnsi" w:cstheme="minorHAnsi"/>
          <w:b/>
          <w:spacing w:val="-2"/>
          <w:w w:val="90"/>
          <w:sz w:val="24"/>
          <w:szCs w:val="24"/>
        </w:rPr>
      </w:pPr>
      <w:moveFromRangeStart w:id="29" w:author="Dialog P Info" w:date="2025-09-08T13:53:00Z" w:name="move208232014"/>
      <w:moveFrom w:id="30" w:author="Dialog P Info" w:date="2025-09-08T13:53:00Z">
        <w:r w:rsidRPr="009B7C85" w:rsidDel="005B63B0">
          <w:rPr>
            <w:rFonts w:asciiTheme="minorHAnsi" w:hAnsiTheme="minorHAnsi" w:cstheme="minorHAnsi"/>
            <w:b/>
            <w:spacing w:val="-2"/>
            <w:w w:val="90"/>
            <w:sz w:val="24"/>
            <w:szCs w:val="24"/>
            <w:rPrChange w:id="31" w:author="Dialog P Info" w:date="2025-09-08T13:18:00Z">
              <w:rPr>
                <w:b/>
                <w:spacing w:val="-2"/>
                <w:w w:val="90"/>
                <w:sz w:val="20"/>
              </w:rPr>
            </w:rPrChange>
          </w:rPr>
          <w:t>Aufgabe</w:t>
        </w:r>
        <w:r w:rsidRPr="009B7C85" w:rsidDel="005B63B0">
          <w:rPr>
            <w:rFonts w:asciiTheme="minorHAnsi" w:hAnsiTheme="minorHAnsi" w:cstheme="minorHAnsi"/>
            <w:b/>
            <w:spacing w:val="-6"/>
            <w:sz w:val="24"/>
            <w:szCs w:val="24"/>
            <w:rPrChange w:id="32" w:author="Dialog P Info" w:date="2025-09-08T13:18:00Z">
              <w:rPr>
                <w:b/>
                <w:spacing w:val="-6"/>
                <w:sz w:val="20"/>
              </w:rPr>
            </w:rPrChange>
          </w:rPr>
          <w:t xml:space="preserve"> </w:t>
        </w:r>
        <w:r w:rsidRPr="009B7C85" w:rsidDel="005B63B0">
          <w:rPr>
            <w:rFonts w:asciiTheme="minorHAnsi" w:hAnsiTheme="minorHAnsi" w:cstheme="minorHAnsi"/>
            <w:b/>
            <w:spacing w:val="-2"/>
            <w:w w:val="90"/>
            <w:sz w:val="24"/>
            <w:szCs w:val="24"/>
            <w:rPrChange w:id="33" w:author="Dialog P Info" w:date="2025-09-08T13:18:00Z">
              <w:rPr>
                <w:b/>
                <w:spacing w:val="-2"/>
                <w:w w:val="90"/>
                <w:sz w:val="20"/>
              </w:rPr>
            </w:rPrChange>
          </w:rPr>
          <w:t>2</w:t>
        </w:r>
        <w:r w:rsidRPr="009B7C85" w:rsidDel="005B63B0">
          <w:rPr>
            <w:rFonts w:asciiTheme="minorHAnsi" w:hAnsiTheme="minorHAnsi" w:cstheme="minorHAnsi"/>
            <w:b/>
            <w:spacing w:val="-3"/>
            <w:sz w:val="24"/>
            <w:szCs w:val="24"/>
            <w:rPrChange w:id="34" w:author="Dialog P Info" w:date="2025-09-08T13:18:00Z">
              <w:rPr>
                <w:b/>
                <w:spacing w:val="-3"/>
                <w:sz w:val="20"/>
              </w:rPr>
            </w:rPrChange>
          </w:rPr>
          <w:t xml:space="preserve"> </w:t>
        </w:r>
        <w:r w:rsidRPr="009B7C85" w:rsidDel="005B63B0">
          <w:rPr>
            <w:rFonts w:asciiTheme="minorHAnsi" w:hAnsiTheme="minorHAnsi" w:cstheme="minorHAnsi"/>
            <w:b/>
            <w:spacing w:val="-2"/>
            <w:w w:val="90"/>
            <w:sz w:val="24"/>
            <w:szCs w:val="24"/>
            <w:rPrChange w:id="35" w:author="Dialog P Info" w:date="2025-09-08T13:18:00Z">
              <w:rPr>
                <w:b/>
                <w:spacing w:val="-2"/>
                <w:w w:val="90"/>
                <w:sz w:val="20"/>
              </w:rPr>
            </w:rPrChange>
          </w:rPr>
          <w:t>–</w:t>
        </w:r>
        <w:r w:rsidRPr="009B7C85" w:rsidDel="005B63B0">
          <w:rPr>
            <w:rFonts w:asciiTheme="minorHAnsi" w:hAnsiTheme="minorHAnsi" w:cstheme="minorHAnsi"/>
            <w:b/>
            <w:spacing w:val="-6"/>
            <w:sz w:val="24"/>
            <w:szCs w:val="24"/>
            <w:rPrChange w:id="36" w:author="Dialog P Info" w:date="2025-09-08T13:18:00Z">
              <w:rPr>
                <w:b/>
                <w:spacing w:val="-6"/>
                <w:sz w:val="20"/>
              </w:rPr>
            </w:rPrChange>
          </w:rPr>
          <w:t xml:space="preserve"> </w:t>
        </w:r>
        <w:r w:rsidR="00FE2B55" w:rsidRPr="009B7C85" w:rsidDel="005B63B0">
          <w:rPr>
            <w:rFonts w:asciiTheme="minorHAnsi" w:hAnsiTheme="minorHAnsi" w:cstheme="minorHAnsi"/>
            <w:b/>
            <w:spacing w:val="-2"/>
            <w:w w:val="90"/>
            <w:sz w:val="24"/>
            <w:szCs w:val="24"/>
            <w:rPrChange w:id="37" w:author="Dialog P Info" w:date="2025-09-08T13:18:00Z">
              <w:rPr>
                <w:b/>
                <w:spacing w:val="-2"/>
                <w:w w:val="90"/>
                <w:sz w:val="20"/>
              </w:rPr>
            </w:rPrChange>
          </w:rPr>
          <w:t xml:space="preserve">Beantworte </w:t>
        </w:r>
        <w:r w:rsidR="00FE2B55" w:rsidRPr="009B7C85" w:rsidDel="005B63B0">
          <w:rPr>
            <w:rFonts w:asciiTheme="minorHAnsi" w:hAnsiTheme="minorHAnsi" w:cstheme="minorHAnsi"/>
            <w:bCs/>
            <w:spacing w:val="-2"/>
            <w:w w:val="90"/>
            <w:sz w:val="24"/>
            <w:szCs w:val="24"/>
            <w:rPrChange w:id="38" w:author="Dialog P Info" w:date="2025-09-08T13:18:00Z">
              <w:rPr>
                <w:bCs/>
                <w:spacing w:val="-2"/>
                <w:w w:val="90"/>
                <w:sz w:val="20"/>
              </w:rPr>
            </w:rPrChange>
          </w:rPr>
          <w:t>die Fragen über Jean-Jacques Rousseau. Wähle hierfür die jeweils richtige Aussage aus.</w:t>
        </w:r>
      </w:moveFrom>
    </w:p>
    <w:moveFromRangeEnd w:id="29"/>
    <w:p w14:paraId="296399B9" w14:textId="77777777" w:rsidR="004A70D4" w:rsidRDefault="004A70D4" w:rsidP="00276B5C">
      <w:pPr>
        <w:spacing w:before="15"/>
        <w:rPr>
          <w:ins w:id="39" w:author="Dialog P Info" w:date="2025-09-08T13:56:00Z"/>
          <w:rFonts w:asciiTheme="minorHAnsi" w:hAnsiTheme="minorHAnsi" w:cstheme="minorHAnsi"/>
          <w:b/>
          <w:spacing w:val="-2"/>
          <w:w w:val="90"/>
          <w:sz w:val="24"/>
          <w:szCs w:val="24"/>
        </w:rPr>
      </w:pPr>
    </w:p>
    <w:p w14:paraId="2D0F9660" w14:textId="275B9F57" w:rsidR="004A70D4" w:rsidRPr="009B7C85" w:rsidDel="005B63B0" w:rsidRDefault="004A70D4">
      <w:pPr>
        <w:spacing w:before="15"/>
        <w:rPr>
          <w:ins w:id="40" w:author="Dialog P Info" w:date="2025-09-08T13:56:00Z"/>
          <w:rFonts w:asciiTheme="minorHAnsi" w:hAnsiTheme="minorHAnsi" w:cstheme="minorHAnsi"/>
          <w:sz w:val="24"/>
          <w:szCs w:val="24"/>
          <w:rPrChange w:id="41" w:author="Dialog P Info" w:date="2025-09-08T13:18:00Z">
            <w:rPr>
              <w:ins w:id="42" w:author="Dialog P Info" w:date="2025-09-08T13:56:00Z"/>
              <w:sz w:val="20"/>
            </w:rPr>
          </w:rPrChange>
        </w:rPr>
        <w:pPrChange w:id="43" w:author="Dialog P Info" w:date="2025-09-08T13:45:00Z">
          <w:pPr>
            <w:spacing w:before="15"/>
            <w:ind w:left="906"/>
          </w:pPr>
        </w:pPrChange>
      </w:pPr>
      <w:ins w:id="44" w:author="Dialog P Info" w:date="2025-09-08T13:56:00Z">
        <w:r>
          <w:rPr>
            <w:rFonts w:asciiTheme="minorHAnsi" w:hAnsiTheme="minorHAnsi" w:cstheme="minorHAnsi"/>
            <w:noProof/>
            <w:sz w:val="24"/>
            <w:szCs w:val="24"/>
          </w:rPr>
          <w:drawing>
            <wp:inline distT="0" distB="0" distL="0" distR="0" wp14:anchorId="00FCA314" wp14:editId="4A21B394">
              <wp:extent cx="952643" cy="1326012"/>
              <wp:effectExtent l="0" t="0" r="0" b="0"/>
              <wp:docPr id="188992948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9929482" name="Grafik 1889929482"/>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7012" cy="1346013"/>
                      </a:xfrm>
                      <a:prstGeom prst="rect">
                        <a:avLst/>
                      </a:prstGeom>
                    </pic:spPr>
                  </pic:pic>
                </a:graphicData>
              </a:graphic>
            </wp:inline>
          </w:drawing>
        </w:r>
      </w:ins>
    </w:p>
    <w:p w14:paraId="66D9A480" w14:textId="2C5673BA" w:rsidR="004A70D4" w:rsidRPr="004A70D4" w:rsidRDefault="004A70D4">
      <w:pPr>
        <w:pStyle w:val="Textkrper"/>
        <w:spacing w:before="13"/>
        <w:rPr>
          <w:ins w:id="45" w:author="Dialog P Info" w:date="2025-09-08T13:57:00Z"/>
          <w:rFonts w:asciiTheme="minorHAnsi" w:hAnsiTheme="minorHAnsi" w:cstheme="minorHAnsi"/>
          <w:sz w:val="16"/>
          <w:szCs w:val="16"/>
          <w:rPrChange w:id="46" w:author="Dialog P Info" w:date="2025-09-08T13:57:00Z">
            <w:rPr>
              <w:ins w:id="47" w:author="Dialog P Info" w:date="2025-09-08T13:57:00Z"/>
              <w:rFonts w:asciiTheme="minorHAnsi" w:hAnsiTheme="minorHAnsi" w:cstheme="minorHAnsi"/>
              <w:sz w:val="24"/>
              <w:szCs w:val="24"/>
            </w:rPr>
          </w:rPrChange>
        </w:rPr>
      </w:pPr>
      <w:ins w:id="48" w:author="Dialog P Info" w:date="2025-09-08T13:57:00Z">
        <w:r w:rsidRPr="004A70D4">
          <w:rPr>
            <w:rFonts w:asciiTheme="minorHAnsi" w:hAnsiTheme="minorHAnsi" w:cstheme="minorHAnsi"/>
            <w:sz w:val="16"/>
            <w:szCs w:val="16"/>
            <w:rPrChange w:id="49" w:author="Dialog P Info" w:date="2025-09-08T13:57:00Z">
              <w:rPr>
                <w:rFonts w:asciiTheme="minorHAnsi" w:hAnsiTheme="minorHAnsi" w:cstheme="minorHAnsi"/>
                <w:sz w:val="24"/>
                <w:szCs w:val="24"/>
              </w:rPr>
            </w:rPrChange>
          </w:rPr>
          <w:t xml:space="preserve">Quelle: </w:t>
        </w:r>
        <w:r w:rsidRPr="004A70D4">
          <w:rPr>
            <w:rFonts w:asciiTheme="minorHAnsi" w:hAnsiTheme="minorHAnsi" w:cstheme="minorHAnsi"/>
            <w:sz w:val="16"/>
            <w:szCs w:val="16"/>
            <w:rPrChange w:id="50" w:author="Dialog P Info" w:date="2025-09-08T13:57:00Z">
              <w:rPr>
                <w:rFonts w:asciiTheme="minorHAnsi" w:hAnsiTheme="minorHAnsi" w:cstheme="minorHAnsi"/>
                <w:sz w:val="24"/>
                <w:szCs w:val="24"/>
              </w:rPr>
            </w:rPrChange>
          </w:rPr>
          <w:fldChar w:fldCharType="begin"/>
        </w:r>
        <w:r w:rsidRPr="004A70D4">
          <w:rPr>
            <w:rFonts w:asciiTheme="minorHAnsi" w:hAnsiTheme="minorHAnsi" w:cstheme="minorHAnsi"/>
            <w:sz w:val="16"/>
            <w:szCs w:val="16"/>
            <w:rPrChange w:id="51" w:author="Dialog P Info" w:date="2025-09-08T13:57:00Z">
              <w:rPr>
                <w:rFonts w:asciiTheme="minorHAnsi" w:hAnsiTheme="minorHAnsi" w:cstheme="minorHAnsi"/>
                <w:sz w:val="24"/>
                <w:szCs w:val="24"/>
              </w:rPr>
            </w:rPrChange>
          </w:rPr>
          <w:instrText>HYPERLINK "https://de.wikipedia.org/wiki/Jean-Jacques_Rousseau"</w:instrText>
        </w:r>
        <w:r w:rsidRPr="004A70D4">
          <w:rPr>
            <w:rFonts w:asciiTheme="minorHAnsi" w:hAnsiTheme="minorHAnsi" w:cstheme="minorHAnsi"/>
            <w:sz w:val="16"/>
            <w:szCs w:val="16"/>
            <w:rPrChange w:id="52" w:author="Dialog P Info" w:date="2025-09-08T13:57:00Z">
              <w:rPr>
                <w:rFonts w:asciiTheme="minorHAnsi" w:hAnsiTheme="minorHAnsi" w:cstheme="minorHAnsi"/>
                <w:sz w:val="16"/>
                <w:szCs w:val="16"/>
              </w:rPr>
            </w:rPrChange>
          </w:rPr>
        </w:r>
        <w:r w:rsidRPr="004A70D4">
          <w:rPr>
            <w:rFonts w:asciiTheme="minorHAnsi" w:hAnsiTheme="minorHAnsi" w:cstheme="minorHAnsi"/>
            <w:sz w:val="16"/>
            <w:szCs w:val="16"/>
            <w:rPrChange w:id="53" w:author="Dialog P Info" w:date="2025-09-08T13:57:00Z">
              <w:rPr>
                <w:rFonts w:asciiTheme="minorHAnsi" w:hAnsiTheme="minorHAnsi" w:cstheme="minorHAnsi"/>
                <w:sz w:val="24"/>
                <w:szCs w:val="24"/>
              </w:rPr>
            </w:rPrChange>
          </w:rPr>
          <w:fldChar w:fldCharType="separate"/>
        </w:r>
        <w:r w:rsidRPr="004A70D4">
          <w:rPr>
            <w:rStyle w:val="Hyperlink"/>
            <w:rFonts w:asciiTheme="minorHAnsi" w:hAnsiTheme="minorHAnsi" w:cstheme="minorHAnsi"/>
            <w:sz w:val="16"/>
            <w:szCs w:val="16"/>
            <w:rPrChange w:id="54" w:author="Dialog P Info" w:date="2025-09-08T13:57:00Z">
              <w:rPr>
                <w:rStyle w:val="Hyperlink"/>
                <w:rFonts w:asciiTheme="minorHAnsi" w:hAnsiTheme="minorHAnsi" w:cstheme="minorHAnsi"/>
                <w:sz w:val="24"/>
                <w:szCs w:val="24"/>
              </w:rPr>
            </w:rPrChange>
          </w:rPr>
          <w:t>https://de.wikipedia.org/wiki/Jean-Jacques_Rousseau</w:t>
        </w:r>
        <w:r w:rsidRPr="004A70D4">
          <w:rPr>
            <w:rFonts w:asciiTheme="minorHAnsi" w:hAnsiTheme="minorHAnsi" w:cstheme="minorHAnsi"/>
            <w:sz w:val="16"/>
            <w:szCs w:val="16"/>
            <w:rPrChange w:id="55" w:author="Dialog P Info" w:date="2025-09-08T13:57:00Z">
              <w:rPr>
                <w:rFonts w:asciiTheme="minorHAnsi" w:hAnsiTheme="minorHAnsi" w:cstheme="minorHAnsi"/>
                <w:sz w:val="24"/>
                <w:szCs w:val="24"/>
              </w:rPr>
            </w:rPrChange>
          </w:rPr>
          <w:fldChar w:fldCharType="end"/>
        </w:r>
        <w:r w:rsidRPr="004A70D4">
          <w:rPr>
            <w:rFonts w:asciiTheme="minorHAnsi" w:hAnsiTheme="minorHAnsi" w:cstheme="minorHAnsi"/>
            <w:sz w:val="16"/>
            <w:szCs w:val="16"/>
            <w:rPrChange w:id="56" w:author="Dialog P Info" w:date="2025-09-08T13:57:00Z">
              <w:rPr>
                <w:rFonts w:asciiTheme="minorHAnsi" w:hAnsiTheme="minorHAnsi" w:cstheme="minorHAnsi"/>
                <w:sz w:val="24"/>
                <w:szCs w:val="24"/>
              </w:rPr>
            </w:rPrChange>
          </w:rPr>
          <w:t xml:space="preserve"> (Zugriff am 08.09.2025)</w:t>
        </w:r>
      </w:ins>
    </w:p>
    <w:p w14:paraId="48C04EA8" w14:textId="77777777" w:rsidR="004A70D4" w:rsidRPr="009B7C85" w:rsidRDefault="004A70D4">
      <w:pPr>
        <w:pStyle w:val="Textkrper"/>
        <w:spacing w:before="13"/>
        <w:rPr>
          <w:rFonts w:asciiTheme="minorHAnsi" w:hAnsiTheme="minorHAnsi" w:cstheme="minorHAnsi"/>
          <w:sz w:val="24"/>
          <w:szCs w:val="24"/>
          <w:rPrChange w:id="57" w:author="Dialog P Info" w:date="2025-09-08T13:18:00Z">
            <w:rPr>
              <w:sz w:val="20"/>
            </w:rPr>
          </w:rPrChange>
        </w:rPr>
      </w:pPr>
    </w:p>
    <w:p w14:paraId="4C8691DE" w14:textId="77777777" w:rsidR="00FE2B55" w:rsidRPr="009B7C85" w:rsidRDefault="00FE2B55" w:rsidP="00276B5C">
      <w:pPr>
        <w:rPr>
          <w:rFonts w:asciiTheme="minorHAnsi" w:hAnsiTheme="minorHAnsi" w:cstheme="minorHAnsi"/>
          <w:sz w:val="24"/>
          <w:szCs w:val="24"/>
          <w:rPrChange w:id="58" w:author="Dialog P Info" w:date="2025-09-08T13:18:00Z">
            <w:rPr/>
          </w:rPrChange>
        </w:rPr>
      </w:pPr>
      <w:r w:rsidRPr="009B7C85">
        <w:rPr>
          <w:rFonts w:asciiTheme="minorHAnsi" w:hAnsiTheme="minorHAnsi" w:cstheme="minorHAnsi"/>
          <w:sz w:val="24"/>
          <w:szCs w:val="24"/>
          <w:rPrChange w:id="59" w:author="Dialog P Info" w:date="2025-09-08T13:18:00Z">
            <w:rPr/>
          </w:rPrChange>
        </w:rPr>
        <w:t xml:space="preserve">Jean-Jacques Rousseau </w:t>
      </w:r>
      <w:commentRangeStart w:id="60"/>
      <w:r w:rsidRPr="009B7C85">
        <w:rPr>
          <w:rFonts w:asciiTheme="minorHAnsi" w:hAnsiTheme="minorHAnsi" w:cstheme="minorHAnsi"/>
          <w:sz w:val="24"/>
          <w:szCs w:val="24"/>
          <w:rPrChange w:id="61" w:author="Dialog P Info" w:date="2025-09-08T13:18:00Z">
            <w:rPr/>
          </w:rPrChange>
        </w:rPr>
        <w:t>wurde</w:t>
      </w:r>
      <w:commentRangeEnd w:id="60"/>
      <w:r w:rsidRPr="009B7C85">
        <w:rPr>
          <w:rStyle w:val="Kommentarzeichen"/>
          <w:rFonts w:asciiTheme="minorHAnsi" w:hAnsiTheme="minorHAnsi" w:cstheme="minorHAnsi"/>
          <w:sz w:val="24"/>
          <w:szCs w:val="24"/>
          <w:rPrChange w:id="62" w:author="Dialog P Info" w:date="2025-09-08T13:18:00Z">
            <w:rPr>
              <w:rStyle w:val="Kommentarzeichen"/>
            </w:rPr>
          </w:rPrChange>
        </w:rPr>
        <w:commentReference w:id="60"/>
      </w:r>
      <w:r w:rsidRPr="009B7C85">
        <w:rPr>
          <w:rFonts w:asciiTheme="minorHAnsi" w:hAnsiTheme="minorHAnsi" w:cstheme="minorHAnsi"/>
          <w:sz w:val="24"/>
          <w:szCs w:val="24"/>
          <w:rPrChange w:id="63" w:author="Dialog P Info" w:date="2025-09-08T13:18:00Z">
            <w:rPr/>
          </w:rPrChange>
        </w:rPr>
        <w:t xml:space="preserve"> 1712 in Genf geboren. Mit seinen Ideen bereitete er die Französische Revolution </w:t>
      </w:r>
      <w:commentRangeStart w:id="64"/>
      <w:r w:rsidRPr="009B7C85">
        <w:rPr>
          <w:rFonts w:asciiTheme="minorHAnsi" w:hAnsiTheme="minorHAnsi" w:cstheme="minorHAnsi"/>
          <w:sz w:val="24"/>
          <w:szCs w:val="24"/>
          <w:rPrChange w:id="65" w:author="Dialog P Info" w:date="2025-09-08T13:18:00Z">
            <w:rPr/>
          </w:rPrChange>
        </w:rPr>
        <w:t>vor</w:t>
      </w:r>
      <w:commentRangeEnd w:id="64"/>
      <w:r w:rsidRPr="009B7C85">
        <w:rPr>
          <w:rStyle w:val="Kommentarzeichen"/>
          <w:rFonts w:asciiTheme="minorHAnsi" w:hAnsiTheme="minorHAnsi" w:cstheme="minorHAnsi"/>
          <w:sz w:val="24"/>
          <w:szCs w:val="24"/>
          <w:rPrChange w:id="66" w:author="Dialog P Info" w:date="2025-09-08T13:18:00Z">
            <w:rPr>
              <w:rStyle w:val="Kommentarzeichen"/>
            </w:rPr>
          </w:rPrChange>
        </w:rPr>
        <w:commentReference w:id="64"/>
      </w:r>
      <w:r w:rsidRPr="009B7C85">
        <w:rPr>
          <w:rFonts w:asciiTheme="minorHAnsi" w:hAnsiTheme="minorHAnsi" w:cstheme="minorHAnsi"/>
          <w:sz w:val="24"/>
          <w:szCs w:val="24"/>
          <w:rPrChange w:id="67" w:author="Dialog P Info" w:date="2025-09-08T13:18:00Z">
            <w:rPr/>
          </w:rPrChange>
        </w:rPr>
        <w:t xml:space="preserve">. </w:t>
      </w:r>
    </w:p>
    <w:p w14:paraId="4348F591" w14:textId="77777777" w:rsidR="00A11745" w:rsidRPr="009B7C85" w:rsidRDefault="00FE2B55" w:rsidP="00514133">
      <w:pPr>
        <w:rPr>
          <w:ins w:id="68" w:author="Dialog P Info" w:date="2025-09-08T13:17:00Z"/>
          <w:rFonts w:asciiTheme="minorHAnsi" w:hAnsiTheme="minorHAnsi" w:cstheme="minorHAnsi"/>
          <w:sz w:val="24"/>
          <w:szCs w:val="24"/>
          <w:rPrChange w:id="69" w:author="Dialog P Info" w:date="2025-09-08T13:18:00Z">
            <w:rPr>
              <w:ins w:id="70" w:author="Dialog P Info" w:date="2025-09-08T13:17:00Z"/>
              <w:rFonts w:asciiTheme="minorHAnsi" w:hAnsiTheme="minorHAnsi" w:cstheme="minorHAnsi"/>
            </w:rPr>
          </w:rPrChange>
        </w:rPr>
      </w:pPr>
      <w:r w:rsidRPr="009B7C85">
        <w:rPr>
          <w:rFonts w:asciiTheme="minorHAnsi" w:hAnsiTheme="minorHAnsi" w:cstheme="minorHAnsi"/>
          <w:sz w:val="24"/>
          <w:szCs w:val="24"/>
          <w:rPrChange w:id="71" w:author="Dialog P Info" w:date="2025-09-08T13:18:00Z">
            <w:rPr/>
          </w:rPrChange>
        </w:rPr>
        <w:t>Rousseau war der Ansicht, dass eine Gesellschaft dann gut funktioniere, wenn die Interessen der Gemeinschaft – nicht die des Einzelnen – im Mittelpunkt stünden.</w:t>
      </w:r>
    </w:p>
    <w:p w14:paraId="042D5802" w14:textId="77777777" w:rsidR="00A11745" w:rsidRPr="009B7C85" w:rsidRDefault="00FE2B55" w:rsidP="00514133">
      <w:pPr>
        <w:rPr>
          <w:ins w:id="72" w:author="Dialog P Info" w:date="2025-09-08T13:17:00Z"/>
          <w:rFonts w:asciiTheme="minorHAnsi" w:hAnsiTheme="minorHAnsi" w:cstheme="minorHAnsi"/>
          <w:sz w:val="24"/>
          <w:szCs w:val="24"/>
          <w:rPrChange w:id="73" w:author="Dialog P Info" w:date="2025-09-08T13:18:00Z">
            <w:rPr>
              <w:ins w:id="74" w:author="Dialog P Info" w:date="2025-09-08T13:17:00Z"/>
              <w:rFonts w:asciiTheme="minorHAnsi" w:hAnsiTheme="minorHAnsi" w:cstheme="minorHAnsi"/>
            </w:rPr>
          </w:rPrChange>
        </w:rPr>
      </w:pPr>
      <w:del w:id="75" w:author="Dialog P Info" w:date="2025-09-08T13:17:00Z">
        <w:r w:rsidRPr="009B7C85" w:rsidDel="00A11745">
          <w:rPr>
            <w:rFonts w:asciiTheme="minorHAnsi" w:hAnsiTheme="minorHAnsi" w:cstheme="minorHAnsi"/>
            <w:sz w:val="24"/>
            <w:szCs w:val="24"/>
            <w:rPrChange w:id="76" w:author="Dialog P Info" w:date="2025-09-08T13:18:00Z">
              <w:rPr/>
            </w:rPrChange>
          </w:rPr>
          <w:delText xml:space="preserve"> </w:delText>
        </w:r>
      </w:del>
      <w:r w:rsidRPr="009B7C85">
        <w:rPr>
          <w:rFonts w:asciiTheme="minorHAnsi" w:hAnsiTheme="minorHAnsi" w:cstheme="minorHAnsi"/>
          <w:sz w:val="24"/>
          <w:szCs w:val="24"/>
          <w:rPrChange w:id="77" w:author="Dialog P Info" w:date="2025-09-08T13:18:00Z">
            <w:rPr/>
          </w:rPrChange>
        </w:rPr>
        <w:t>Nach Rousseau müsse das Volk in einer Demokratie auch selbst herrschen. Er befürchtete, dass gewählte Repräsentanten nur ihre eigenen Interessen verfolgen würden und eben nicht die des Volkes.</w:t>
      </w:r>
    </w:p>
    <w:p w14:paraId="22756F35" w14:textId="1A1A75FE" w:rsidR="00514133" w:rsidRDefault="00FE2B55" w:rsidP="00514133">
      <w:pPr>
        <w:rPr>
          <w:ins w:id="78" w:author="Dialog P Info" w:date="2025-09-08T13:53:00Z"/>
          <w:rFonts w:asciiTheme="minorHAnsi" w:hAnsiTheme="minorHAnsi" w:cstheme="minorHAnsi"/>
          <w:sz w:val="24"/>
          <w:szCs w:val="24"/>
        </w:rPr>
      </w:pPr>
      <w:del w:id="79" w:author="Dialog P Info" w:date="2025-09-08T13:17:00Z">
        <w:r w:rsidRPr="009B7C85" w:rsidDel="00A11745">
          <w:rPr>
            <w:rFonts w:asciiTheme="minorHAnsi" w:hAnsiTheme="minorHAnsi" w:cstheme="minorHAnsi"/>
            <w:sz w:val="24"/>
            <w:szCs w:val="24"/>
            <w:rPrChange w:id="80" w:author="Dialog P Info" w:date="2025-09-08T13:18:00Z">
              <w:rPr/>
            </w:rPrChange>
          </w:rPr>
          <w:delText xml:space="preserve"> </w:delText>
        </w:r>
      </w:del>
      <w:r w:rsidR="00514133" w:rsidRPr="009B7C85">
        <w:rPr>
          <w:rFonts w:asciiTheme="minorHAnsi" w:hAnsiTheme="minorHAnsi" w:cstheme="minorHAnsi"/>
          <w:sz w:val="24"/>
          <w:szCs w:val="24"/>
          <w:rPrChange w:id="81" w:author="Dialog P Info" w:date="2025-09-08T13:18:00Z">
            <w:rPr/>
          </w:rPrChange>
        </w:rPr>
        <w:t>Pointiert formulierte er: „Wo ein Volk sich Vertreter gibt, ist es nicht mehr frei“.</w:t>
      </w:r>
      <w:r w:rsidR="00514133" w:rsidRPr="009B7C85">
        <w:rPr>
          <w:rStyle w:val="Funotenzeichen"/>
          <w:rFonts w:asciiTheme="minorHAnsi" w:hAnsiTheme="minorHAnsi" w:cstheme="minorHAnsi"/>
          <w:sz w:val="24"/>
          <w:szCs w:val="24"/>
          <w:rPrChange w:id="82" w:author="Dialog P Info" w:date="2025-09-08T13:18:00Z">
            <w:rPr>
              <w:rStyle w:val="Funotenzeichen"/>
            </w:rPr>
          </w:rPrChange>
        </w:rPr>
        <w:footnoteReference w:id="1"/>
      </w:r>
      <w:r w:rsidR="00514133" w:rsidRPr="009B7C85">
        <w:rPr>
          <w:rFonts w:asciiTheme="minorHAnsi" w:hAnsiTheme="minorHAnsi" w:cstheme="minorHAnsi"/>
          <w:sz w:val="24"/>
          <w:szCs w:val="24"/>
          <w:rPrChange w:id="83" w:author="Dialog P Info" w:date="2025-09-08T13:18:00Z">
            <w:rPr/>
          </w:rPrChange>
        </w:rPr>
        <w:t xml:space="preserve"> Die </w:t>
      </w:r>
      <w:r w:rsidRPr="009B7C85">
        <w:rPr>
          <w:rFonts w:asciiTheme="minorHAnsi" w:hAnsiTheme="minorHAnsi" w:cstheme="minorHAnsi"/>
          <w:sz w:val="24"/>
          <w:szCs w:val="24"/>
          <w:rPrChange w:id="84" w:author="Dialog P Info" w:date="2025-09-08T13:18:00Z">
            <w:rPr/>
          </w:rPrChange>
        </w:rPr>
        <w:t xml:space="preserve">Herrschaft dürfe in einer Demokratie </w:t>
      </w:r>
      <w:r w:rsidR="00514133" w:rsidRPr="009B7C85">
        <w:rPr>
          <w:rFonts w:asciiTheme="minorHAnsi" w:hAnsiTheme="minorHAnsi" w:cstheme="minorHAnsi"/>
          <w:sz w:val="24"/>
          <w:szCs w:val="24"/>
          <w:rPrChange w:id="85" w:author="Dialog P Info" w:date="2025-09-08T13:18:00Z">
            <w:rPr/>
          </w:rPrChange>
        </w:rPr>
        <w:t>nach Rousseau ausschließlich direkt, nie repräsentativ ausgeübt werden.</w:t>
      </w:r>
    </w:p>
    <w:p w14:paraId="7330F874" w14:textId="77777777" w:rsidR="005B63B0" w:rsidRDefault="005B63B0" w:rsidP="00514133">
      <w:pPr>
        <w:rPr>
          <w:ins w:id="86" w:author="Dialog P Info" w:date="2025-09-08T13:53:00Z"/>
          <w:rFonts w:asciiTheme="minorHAnsi" w:hAnsiTheme="minorHAnsi" w:cstheme="minorHAnsi"/>
          <w:sz w:val="24"/>
          <w:szCs w:val="24"/>
        </w:rPr>
      </w:pPr>
    </w:p>
    <w:p w14:paraId="006518BA" w14:textId="77777777" w:rsidR="004A70D4" w:rsidRDefault="005B63B0" w:rsidP="005B63B0">
      <w:pPr>
        <w:spacing w:before="15"/>
        <w:rPr>
          <w:ins w:id="87" w:author="Dialog P Info" w:date="2025-09-08T13:58:00Z"/>
          <w:rFonts w:asciiTheme="minorHAnsi" w:hAnsiTheme="minorHAnsi" w:cstheme="minorHAnsi"/>
          <w:b/>
          <w:spacing w:val="-6"/>
          <w:sz w:val="24"/>
          <w:szCs w:val="24"/>
        </w:rPr>
      </w:pPr>
      <w:moveToRangeStart w:id="88" w:author="Dialog P Info" w:date="2025-09-08T13:53:00Z" w:name="move208232014"/>
      <w:moveTo w:id="89" w:author="Dialog P Info" w:date="2025-09-08T13:53:00Z">
        <w:r w:rsidRPr="00B62E72">
          <w:rPr>
            <w:rFonts w:asciiTheme="minorHAnsi" w:hAnsiTheme="minorHAnsi" w:cstheme="minorHAnsi"/>
            <w:b/>
            <w:spacing w:val="-2"/>
            <w:w w:val="90"/>
            <w:sz w:val="24"/>
            <w:szCs w:val="24"/>
          </w:rPr>
          <w:t>Aufgabe</w:t>
        </w:r>
        <w:r w:rsidRPr="00B62E72">
          <w:rPr>
            <w:rFonts w:asciiTheme="minorHAnsi" w:hAnsiTheme="minorHAnsi" w:cstheme="minorHAnsi"/>
            <w:b/>
            <w:spacing w:val="-6"/>
            <w:sz w:val="24"/>
            <w:szCs w:val="24"/>
          </w:rPr>
          <w:t xml:space="preserve"> </w:t>
        </w:r>
        <w:r w:rsidRPr="00B62E72">
          <w:rPr>
            <w:rFonts w:asciiTheme="minorHAnsi" w:hAnsiTheme="minorHAnsi" w:cstheme="minorHAnsi"/>
            <w:b/>
            <w:spacing w:val="-2"/>
            <w:w w:val="90"/>
            <w:sz w:val="24"/>
            <w:szCs w:val="24"/>
          </w:rPr>
          <w:t>2</w:t>
        </w:r>
      </w:moveTo>
      <w:ins w:id="90" w:author="Dialog P Info" w:date="2025-09-08T13:58:00Z">
        <w:r w:rsidR="004A70D4">
          <w:rPr>
            <w:rFonts w:asciiTheme="minorHAnsi" w:hAnsiTheme="minorHAnsi" w:cstheme="minorHAnsi"/>
            <w:b/>
            <w:spacing w:val="-6"/>
            <w:sz w:val="24"/>
            <w:szCs w:val="24"/>
          </w:rPr>
          <w:t>:</w:t>
        </w:r>
      </w:ins>
    </w:p>
    <w:p w14:paraId="385A9A8F" w14:textId="037A2835" w:rsidR="005B63B0" w:rsidRPr="00B62E72" w:rsidRDefault="005B63B0" w:rsidP="005B63B0">
      <w:pPr>
        <w:spacing w:before="15"/>
        <w:rPr>
          <w:moveTo w:id="91" w:author="Dialog P Info" w:date="2025-09-08T13:53:00Z"/>
          <w:rFonts w:asciiTheme="minorHAnsi" w:hAnsiTheme="minorHAnsi" w:cstheme="minorHAnsi"/>
          <w:sz w:val="24"/>
          <w:szCs w:val="24"/>
        </w:rPr>
      </w:pPr>
      <w:moveTo w:id="92" w:author="Dialog P Info" w:date="2025-09-08T13:53:00Z">
        <w:del w:id="93" w:author="Dialog P Info" w:date="2025-09-08T13:58:00Z">
          <w:r w:rsidRPr="00B62E72" w:rsidDel="004A70D4">
            <w:rPr>
              <w:rFonts w:asciiTheme="minorHAnsi" w:hAnsiTheme="minorHAnsi" w:cstheme="minorHAnsi"/>
              <w:b/>
              <w:spacing w:val="-3"/>
              <w:sz w:val="24"/>
              <w:szCs w:val="24"/>
            </w:rPr>
            <w:delText xml:space="preserve"> </w:delText>
          </w:r>
          <w:r w:rsidRPr="00B62E72" w:rsidDel="004A70D4">
            <w:rPr>
              <w:rFonts w:asciiTheme="minorHAnsi" w:hAnsiTheme="minorHAnsi" w:cstheme="minorHAnsi"/>
              <w:b/>
              <w:spacing w:val="-2"/>
              <w:w w:val="90"/>
              <w:sz w:val="24"/>
              <w:szCs w:val="24"/>
            </w:rPr>
            <w:delText>–</w:delText>
          </w:r>
          <w:r w:rsidRPr="00B62E72" w:rsidDel="004A70D4">
            <w:rPr>
              <w:rFonts w:asciiTheme="minorHAnsi" w:hAnsiTheme="minorHAnsi" w:cstheme="minorHAnsi"/>
              <w:b/>
              <w:spacing w:val="-6"/>
              <w:sz w:val="24"/>
              <w:szCs w:val="24"/>
            </w:rPr>
            <w:delText xml:space="preserve"> </w:delText>
          </w:r>
        </w:del>
        <w:r w:rsidRPr="00B62E72">
          <w:rPr>
            <w:rFonts w:asciiTheme="minorHAnsi" w:hAnsiTheme="minorHAnsi" w:cstheme="minorHAnsi"/>
            <w:b/>
            <w:spacing w:val="-2"/>
            <w:w w:val="90"/>
            <w:sz w:val="24"/>
            <w:szCs w:val="24"/>
          </w:rPr>
          <w:t xml:space="preserve">Beantworte </w:t>
        </w:r>
        <w:r w:rsidRPr="00B62E72">
          <w:rPr>
            <w:rFonts w:asciiTheme="minorHAnsi" w:hAnsiTheme="minorHAnsi" w:cstheme="minorHAnsi"/>
            <w:bCs/>
            <w:spacing w:val="-2"/>
            <w:w w:val="90"/>
            <w:sz w:val="24"/>
            <w:szCs w:val="24"/>
          </w:rPr>
          <w:t>die Fragen über Jean-Jacques Rousseau. Wähle hierfür die jeweils richtige Aussage aus.</w:t>
        </w:r>
      </w:moveTo>
    </w:p>
    <w:moveToRangeEnd w:id="88"/>
    <w:p w14:paraId="74163C61" w14:textId="714F530C" w:rsidR="005B63B0" w:rsidRPr="009B7C85" w:rsidDel="005B63B0" w:rsidRDefault="005B63B0" w:rsidP="00514133">
      <w:pPr>
        <w:rPr>
          <w:del w:id="94" w:author="Dialog P Info" w:date="2025-09-08T13:53:00Z"/>
          <w:rFonts w:asciiTheme="minorHAnsi" w:hAnsiTheme="minorHAnsi" w:cstheme="minorHAnsi"/>
          <w:sz w:val="24"/>
          <w:szCs w:val="24"/>
          <w:rPrChange w:id="95" w:author="Dialog P Info" w:date="2025-09-08T13:18:00Z">
            <w:rPr>
              <w:del w:id="96" w:author="Dialog P Info" w:date="2025-09-08T13:53:00Z"/>
            </w:rPr>
          </w:rPrChange>
        </w:rPr>
      </w:pPr>
    </w:p>
    <w:p w14:paraId="75E8D363" w14:textId="05C25600" w:rsidR="00FE2B55" w:rsidRPr="00A11745" w:rsidDel="002A27E7" w:rsidRDefault="00FE2B55" w:rsidP="00514133">
      <w:pPr>
        <w:rPr>
          <w:del w:id="97" w:author="Dialog P Info" w:date="2025-09-08T13:45:00Z"/>
          <w:rFonts w:asciiTheme="minorHAnsi" w:hAnsiTheme="minorHAnsi" w:cstheme="minorHAnsi"/>
          <w:rPrChange w:id="98" w:author="Dialog P Info" w:date="2025-09-08T13:17:00Z">
            <w:rPr>
              <w:del w:id="99" w:author="Dialog P Info" w:date="2025-09-08T13:45:00Z"/>
            </w:rPr>
          </w:rPrChange>
        </w:rPr>
      </w:pPr>
    </w:p>
    <w:p w14:paraId="7901BDF4" w14:textId="77777777" w:rsidR="00FE2B55" w:rsidRPr="00A11745" w:rsidRDefault="00FE2B55" w:rsidP="00514133">
      <w:pPr>
        <w:rPr>
          <w:rFonts w:asciiTheme="minorHAnsi" w:hAnsiTheme="minorHAnsi" w:cstheme="minorHAnsi"/>
          <w:rPrChange w:id="100" w:author="Dialog P Info" w:date="2025-09-08T13:17:00Z">
            <w:rPr/>
          </w:rPrChange>
        </w:rPr>
      </w:pPr>
    </w:p>
    <w:p w14:paraId="243021B1" w14:textId="3DEE0E52" w:rsidR="00FE2B55" w:rsidRPr="009B7C85" w:rsidRDefault="00A12C7E" w:rsidP="00A12C7E">
      <w:pPr>
        <w:pStyle w:val="Listenabsatz"/>
        <w:numPr>
          <w:ilvl w:val="0"/>
          <w:numId w:val="13"/>
        </w:numPr>
        <w:rPr>
          <w:rFonts w:asciiTheme="minorHAnsi" w:hAnsiTheme="minorHAnsi" w:cstheme="minorHAnsi"/>
          <w:sz w:val="24"/>
          <w:szCs w:val="24"/>
          <w:lang w:val="fr-FR"/>
          <w:rPrChange w:id="101" w:author="Dialog P Info" w:date="2025-09-08T13:18:00Z">
            <w:rPr>
              <w:lang w:val="fr-FR"/>
            </w:rPr>
          </w:rPrChange>
        </w:rPr>
      </w:pPr>
      <w:proofErr w:type="spellStart"/>
      <w:r w:rsidRPr="009B7C85">
        <w:rPr>
          <w:rFonts w:asciiTheme="minorHAnsi" w:hAnsiTheme="minorHAnsi" w:cstheme="minorHAnsi"/>
          <w:sz w:val="24"/>
          <w:szCs w:val="24"/>
          <w:lang w:val="fr-FR"/>
          <w:rPrChange w:id="102" w:author="Dialog P Info" w:date="2025-09-08T13:18:00Z">
            <w:rPr>
              <w:lang w:val="fr-FR"/>
            </w:rPr>
          </w:rPrChange>
        </w:rPr>
        <w:t>Wo</w:t>
      </w:r>
      <w:proofErr w:type="spellEnd"/>
      <w:r w:rsidRPr="009B7C85">
        <w:rPr>
          <w:rFonts w:asciiTheme="minorHAnsi" w:hAnsiTheme="minorHAnsi" w:cstheme="minorHAnsi"/>
          <w:sz w:val="24"/>
          <w:szCs w:val="24"/>
          <w:lang w:val="fr-FR"/>
          <w:rPrChange w:id="103" w:author="Dialog P Info" w:date="2025-09-08T13:18:00Z">
            <w:rPr>
              <w:lang w:val="fr-FR"/>
            </w:rPr>
          </w:rPrChange>
        </w:rPr>
        <w:t xml:space="preserve"> </w:t>
      </w:r>
      <w:proofErr w:type="spellStart"/>
      <w:r w:rsidRPr="009B7C85">
        <w:rPr>
          <w:rFonts w:asciiTheme="minorHAnsi" w:hAnsiTheme="minorHAnsi" w:cstheme="minorHAnsi"/>
          <w:sz w:val="24"/>
          <w:szCs w:val="24"/>
          <w:lang w:val="fr-FR"/>
          <w:rPrChange w:id="104" w:author="Dialog P Info" w:date="2025-09-08T13:18:00Z">
            <w:rPr>
              <w:lang w:val="fr-FR"/>
            </w:rPr>
          </w:rPrChange>
        </w:rPr>
        <w:t>wurde</w:t>
      </w:r>
      <w:proofErr w:type="spellEnd"/>
      <w:r w:rsidRPr="009B7C85">
        <w:rPr>
          <w:rFonts w:asciiTheme="minorHAnsi" w:hAnsiTheme="minorHAnsi" w:cstheme="minorHAnsi"/>
          <w:sz w:val="24"/>
          <w:szCs w:val="24"/>
          <w:lang w:val="fr-FR"/>
          <w:rPrChange w:id="105" w:author="Dialog P Info" w:date="2025-09-08T13:18:00Z">
            <w:rPr>
              <w:lang w:val="fr-FR"/>
            </w:rPr>
          </w:rPrChange>
        </w:rPr>
        <w:t xml:space="preserve"> Jean-Jacques Rousseau geboren</w:t>
      </w:r>
      <w:del w:id="106" w:author="Dialog P Info" w:date="2025-09-08T13:18:00Z">
        <w:r w:rsidRPr="009B7C85" w:rsidDel="00A11745">
          <w:rPr>
            <w:rFonts w:asciiTheme="minorHAnsi" w:hAnsiTheme="minorHAnsi" w:cstheme="minorHAnsi"/>
            <w:sz w:val="24"/>
            <w:szCs w:val="24"/>
            <w:lang w:val="fr-FR"/>
            <w:rPrChange w:id="107" w:author="Dialog P Info" w:date="2025-09-08T13:18:00Z">
              <w:rPr>
                <w:lang w:val="fr-FR"/>
              </w:rPr>
            </w:rPrChange>
          </w:rPr>
          <w:delText> </w:delText>
        </w:r>
      </w:del>
      <w:r w:rsidRPr="009B7C85">
        <w:rPr>
          <w:rFonts w:asciiTheme="minorHAnsi" w:hAnsiTheme="minorHAnsi" w:cstheme="minorHAnsi"/>
          <w:sz w:val="24"/>
          <w:szCs w:val="24"/>
          <w:lang w:val="fr-FR"/>
          <w:rPrChange w:id="108" w:author="Dialog P Info" w:date="2025-09-08T13:18:00Z">
            <w:rPr>
              <w:lang w:val="fr-FR"/>
            </w:rPr>
          </w:rPrChange>
        </w:rPr>
        <w:t>?</w:t>
      </w:r>
    </w:p>
    <w:p w14:paraId="54BFC7E9" w14:textId="25B9E7A9" w:rsidR="00A12C7E" w:rsidRPr="009B7C85" w:rsidRDefault="00A12C7E" w:rsidP="00A12C7E">
      <w:pPr>
        <w:pStyle w:val="Listenabsatz"/>
        <w:numPr>
          <w:ilvl w:val="0"/>
          <w:numId w:val="12"/>
        </w:numPr>
        <w:rPr>
          <w:rFonts w:asciiTheme="minorHAnsi" w:hAnsiTheme="minorHAnsi" w:cstheme="minorHAnsi"/>
          <w:sz w:val="24"/>
          <w:szCs w:val="24"/>
          <w:rPrChange w:id="109" w:author="Dialog P Info" w:date="2025-09-08T13:18:00Z">
            <w:rPr/>
          </w:rPrChange>
        </w:rPr>
      </w:pPr>
      <w:r w:rsidRPr="009B7C85">
        <w:rPr>
          <w:rFonts w:asciiTheme="minorHAnsi" w:hAnsiTheme="minorHAnsi" w:cstheme="minorHAnsi"/>
          <w:sz w:val="24"/>
          <w:szCs w:val="24"/>
          <w:rPrChange w:id="110" w:author="Dialog P Info" w:date="2025-09-08T13:18:00Z">
            <w:rPr/>
          </w:rPrChange>
        </w:rPr>
        <w:t>Brüssel</w:t>
      </w:r>
      <w:r w:rsidRPr="009B7C85">
        <w:rPr>
          <w:rFonts w:asciiTheme="minorHAnsi" w:hAnsiTheme="minorHAnsi" w:cstheme="minorHAnsi"/>
          <w:sz w:val="24"/>
          <w:szCs w:val="24"/>
          <w:rPrChange w:id="111" w:author="Dialog P Info" w:date="2025-09-08T13:18:00Z">
            <w:rPr/>
          </w:rPrChange>
        </w:rPr>
        <w:tab/>
        <w:t>b. Berlin</w:t>
      </w:r>
      <w:r w:rsidRPr="009B7C85">
        <w:rPr>
          <w:rFonts w:asciiTheme="minorHAnsi" w:hAnsiTheme="minorHAnsi" w:cstheme="minorHAnsi"/>
          <w:sz w:val="24"/>
          <w:szCs w:val="24"/>
          <w:rPrChange w:id="112" w:author="Dialog P Info" w:date="2025-09-08T13:18:00Z">
            <w:rPr/>
          </w:rPrChange>
        </w:rPr>
        <w:tab/>
        <w:t>c. Paris</w:t>
      </w:r>
      <w:r w:rsidRPr="009B7C85">
        <w:rPr>
          <w:rFonts w:asciiTheme="minorHAnsi" w:hAnsiTheme="minorHAnsi" w:cstheme="minorHAnsi"/>
          <w:sz w:val="24"/>
          <w:szCs w:val="24"/>
          <w:rPrChange w:id="113" w:author="Dialog P Info" w:date="2025-09-08T13:18:00Z">
            <w:rPr/>
          </w:rPrChange>
        </w:rPr>
        <w:tab/>
        <w:t>d. Genf</w:t>
      </w:r>
    </w:p>
    <w:p w14:paraId="57382918" w14:textId="77777777" w:rsidR="00A12C7E" w:rsidRPr="009B7C85" w:rsidRDefault="00A12C7E" w:rsidP="00A12C7E">
      <w:pPr>
        <w:rPr>
          <w:rFonts w:asciiTheme="minorHAnsi" w:hAnsiTheme="minorHAnsi" w:cstheme="minorHAnsi"/>
          <w:sz w:val="24"/>
          <w:szCs w:val="24"/>
          <w:rPrChange w:id="114" w:author="Dialog P Info" w:date="2025-09-08T13:18:00Z">
            <w:rPr/>
          </w:rPrChange>
        </w:rPr>
      </w:pPr>
    </w:p>
    <w:p w14:paraId="2AD520B6" w14:textId="19EE2F6E" w:rsidR="00A12C7E" w:rsidRPr="009B7C85" w:rsidRDefault="00A12C7E" w:rsidP="00A12C7E">
      <w:pPr>
        <w:pStyle w:val="Listenabsatz"/>
        <w:numPr>
          <w:ilvl w:val="0"/>
          <w:numId w:val="13"/>
        </w:numPr>
        <w:rPr>
          <w:rFonts w:asciiTheme="minorHAnsi" w:hAnsiTheme="minorHAnsi" w:cstheme="minorHAnsi"/>
          <w:sz w:val="24"/>
          <w:szCs w:val="24"/>
          <w:rPrChange w:id="115" w:author="Dialog P Info" w:date="2025-09-08T13:18:00Z">
            <w:rPr/>
          </w:rPrChange>
        </w:rPr>
      </w:pPr>
      <w:r w:rsidRPr="009B7C85">
        <w:rPr>
          <w:rFonts w:asciiTheme="minorHAnsi" w:hAnsiTheme="minorHAnsi" w:cstheme="minorHAnsi"/>
          <w:sz w:val="24"/>
          <w:szCs w:val="24"/>
          <w:rPrChange w:id="116" w:author="Dialog P Info" w:date="2025-09-08T13:18:00Z">
            <w:rPr/>
          </w:rPrChange>
        </w:rPr>
        <w:t>Wann wurde Rousseau geboren?</w:t>
      </w:r>
    </w:p>
    <w:p w14:paraId="10F72263" w14:textId="1AFC4FA1" w:rsidR="00A12C7E" w:rsidRPr="009B7C85" w:rsidRDefault="00A12C7E" w:rsidP="00A12C7E">
      <w:pPr>
        <w:pStyle w:val="Listenabsatz"/>
        <w:numPr>
          <w:ilvl w:val="0"/>
          <w:numId w:val="14"/>
        </w:numPr>
        <w:rPr>
          <w:rFonts w:asciiTheme="minorHAnsi" w:hAnsiTheme="minorHAnsi" w:cstheme="minorHAnsi"/>
          <w:sz w:val="24"/>
          <w:szCs w:val="24"/>
          <w:rPrChange w:id="117" w:author="Dialog P Info" w:date="2025-09-08T13:18:00Z">
            <w:rPr/>
          </w:rPrChange>
        </w:rPr>
      </w:pPr>
      <w:r w:rsidRPr="009B7C85">
        <w:rPr>
          <w:rFonts w:asciiTheme="minorHAnsi" w:hAnsiTheme="minorHAnsi" w:cstheme="minorHAnsi"/>
          <w:sz w:val="24"/>
          <w:szCs w:val="24"/>
          <w:rPrChange w:id="118" w:author="Dialog P Info" w:date="2025-09-08T13:18:00Z">
            <w:rPr/>
          </w:rPrChange>
        </w:rPr>
        <w:t>15. Jahrhundert</w:t>
      </w:r>
      <w:r w:rsidRPr="009B7C85">
        <w:rPr>
          <w:rFonts w:asciiTheme="minorHAnsi" w:hAnsiTheme="minorHAnsi" w:cstheme="minorHAnsi"/>
          <w:sz w:val="24"/>
          <w:szCs w:val="24"/>
          <w:rPrChange w:id="119" w:author="Dialog P Info" w:date="2025-09-08T13:18:00Z">
            <w:rPr/>
          </w:rPrChange>
        </w:rPr>
        <w:tab/>
        <w:t>b. 16. Jahrhundert</w:t>
      </w:r>
      <w:r w:rsidRPr="009B7C85">
        <w:rPr>
          <w:rFonts w:asciiTheme="minorHAnsi" w:hAnsiTheme="minorHAnsi" w:cstheme="minorHAnsi"/>
          <w:sz w:val="24"/>
          <w:szCs w:val="24"/>
          <w:rPrChange w:id="120" w:author="Dialog P Info" w:date="2025-09-08T13:18:00Z">
            <w:rPr/>
          </w:rPrChange>
        </w:rPr>
        <w:tab/>
        <w:t>c. 17. Jahrhundert</w:t>
      </w:r>
      <w:r w:rsidRPr="009B7C85">
        <w:rPr>
          <w:rFonts w:asciiTheme="minorHAnsi" w:hAnsiTheme="minorHAnsi" w:cstheme="minorHAnsi"/>
          <w:sz w:val="24"/>
          <w:szCs w:val="24"/>
          <w:rPrChange w:id="121" w:author="Dialog P Info" w:date="2025-09-08T13:18:00Z">
            <w:rPr/>
          </w:rPrChange>
        </w:rPr>
        <w:tab/>
        <w:t>d. 18. Jahrhundert</w:t>
      </w:r>
    </w:p>
    <w:p w14:paraId="57097B20" w14:textId="77777777" w:rsidR="00A12C7E" w:rsidRPr="009B7C85" w:rsidRDefault="00A12C7E" w:rsidP="00A12C7E">
      <w:pPr>
        <w:rPr>
          <w:rFonts w:asciiTheme="minorHAnsi" w:hAnsiTheme="minorHAnsi" w:cstheme="minorHAnsi"/>
          <w:sz w:val="24"/>
          <w:szCs w:val="24"/>
          <w:rPrChange w:id="122" w:author="Dialog P Info" w:date="2025-09-08T13:18:00Z">
            <w:rPr/>
          </w:rPrChange>
        </w:rPr>
      </w:pPr>
    </w:p>
    <w:p w14:paraId="75D45B89" w14:textId="177E7111" w:rsidR="00A12C7E" w:rsidRPr="009B7C85" w:rsidRDefault="00A12C7E" w:rsidP="00A12C7E">
      <w:pPr>
        <w:pStyle w:val="Listenabsatz"/>
        <w:numPr>
          <w:ilvl w:val="0"/>
          <w:numId w:val="13"/>
        </w:numPr>
        <w:rPr>
          <w:rFonts w:asciiTheme="minorHAnsi" w:hAnsiTheme="minorHAnsi" w:cstheme="minorHAnsi"/>
          <w:sz w:val="24"/>
          <w:szCs w:val="24"/>
          <w:rPrChange w:id="123" w:author="Dialog P Info" w:date="2025-09-08T13:18:00Z">
            <w:rPr/>
          </w:rPrChange>
        </w:rPr>
      </w:pPr>
      <w:r w:rsidRPr="009B7C85">
        <w:rPr>
          <w:rFonts w:asciiTheme="minorHAnsi" w:hAnsiTheme="minorHAnsi" w:cstheme="minorHAnsi"/>
          <w:sz w:val="24"/>
          <w:szCs w:val="24"/>
          <w:rPrChange w:id="124" w:author="Dialog P Info" w:date="2025-09-08T13:18:00Z">
            <w:rPr/>
          </w:rPrChange>
        </w:rPr>
        <w:t>Welche Rolle spielte Rousseau für die Französische Revolution?</w:t>
      </w:r>
    </w:p>
    <w:p w14:paraId="44412DD1" w14:textId="6F820099" w:rsidR="00A12C7E" w:rsidRPr="009B7C85" w:rsidRDefault="00A12C7E" w:rsidP="005B63B0">
      <w:pPr>
        <w:pStyle w:val="Listenabsatz"/>
        <w:numPr>
          <w:ilvl w:val="0"/>
          <w:numId w:val="15"/>
        </w:numPr>
        <w:rPr>
          <w:rFonts w:asciiTheme="minorHAnsi" w:hAnsiTheme="minorHAnsi" w:cstheme="minorHAnsi"/>
          <w:sz w:val="24"/>
          <w:szCs w:val="24"/>
          <w:rPrChange w:id="125" w:author="Dialog P Info" w:date="2025-09-08T13:18:00Z">
            <w:rPr/>
          </w:rPrChange>
        </w:rPr>
      </w:pPr>
      <w:r w:rsidRPr="009B7C85">
        <w:rPr>
          <w:rFonts w:asciiTheme="minorHAnsi" w:hAnsiTheme="minorHAnsi" w:cstheme="minorHAnsi"/>
          <w:sz w:val="24"/>
          <w:szCs w:val="24"/>
          <w:rPrChange w:id="126" w:author="Dialog P Info" w:date="2025-09-08T13:18:00Z">
            <w:rPr/>
          </w:rPrChange>
        </w:rPr>
        <w:t>er löste diese aus</w:t>
      </w:r>
      <w:r w:rsidRPr="009B7C85">
        <w:rPr>
          <w:rFonts w:asciiTheme="minorHAnsi" w:hAnsiTheme="minorHAnsi" w:cstheme="minorHAnsi"/>
          <w:sz w:val="24"/>
          <w:szCs w:val="24"/>
          <w:rPrChange w:id="127" w:author="Dialog P Info" w:date="2025-09-08T13:18:00Z">
            <w:rPr/>
          </w:rPrChange>
        </w:rPr>
        <w:tab/>
      </w:r>
      <w:r w:rsidRPr="009B7C85">
        <w:rPr>
          <w:rFonts w:asciiTheme="minorHAnsi" w:hAnsiTheme="minorHAnsi" w:cstheme="minorHAnsi"/>
          <w:sz w:val="24"/>
          <w:szCs w:val="24"/>
          <w:rPrChange w:id="128" w:author="Dialog P Info" w:date="2025-09-08T13:18:00Z">
            <w:rPr/>
          </w:rPrChange>
        </w:rPr>
        <w:tab/>
        <w:t>b. er gilt als deren Wegbereiter</w:t>
      </w:r>
      <w:r w:rsidRPr="009B7C85">
        <w:rPr>
          <w:rFonts w:asciiTheme="minorHAnsi" w:hAnsiTheme="minorHAnsi" w:cstheme="minorHAnsi"/>
          <w:sz w:val="24"/>
          <w:szCs w:val="24"/>
          <w:rPrChange w:id="129" w:author="Dialog P Info" w:date="2025-09-08T13:18:00Z">
            <w:rPr/>
          </w:rPrChange>
        </w:rPr>
        <w:tab/>
        <w:t>c. er verhinderte diese</w:t>
      </w:r>
      <w:del w:id="130" w:author="Dialog P Info" w:date="2025-09-08T13:53:00Z">
        <w:r w:rsidRPr="009B7C85" w:rsidDel="005B63B0">
          <w:rPr>
            <w:rFonts w:asciiTheme="minorHAnsi" w:hAnsiTheme="minorHAnsi" w:cstheme="minorHAnsi"/>
            <w:sz w:val="24"/>
            <w:szCs w:val="24"/>
            <w:rPrChange w:id="131" w:author="Dialog P Info" w:date="2025-09-08T13:18:00Z">
              <w:rPr/>
            </w:rPrChange>
          </w:rPr>
          <w:tab/>
        </w:r>
      </w:del>
    </w:p>
    <w:p w14:paraId="44F2FA74" w14:textId="77777777" w:rsidR="00A12C7E" w:rsidRPr="009B7C85" w:rsidRDefault="00A12C7E">
      <w:pPr>
        <w:ind w:left="720"/>
        <w:rPr>
          <w:rFonts w:asciiTheme="minorHAnsi" w:hAnsiTheme="minorHAnsi" w:cstheme="minorHAnsi"/>
          <w:sz w:val="24"/>
          <w:szCs w:val="24"/>
          <w:rPrChange w:id="132" w:author="Dialog P Info" w:date="2025-09-08T13:18:00Z">
            <w:rPr/>
          </w:rPrChange>
        </w:rPr>
        <w:pPrChange w:id="133" w:author="Dialog P Info" w:date="2025-09-08T13:17:00Z">
          <w:pPr>
            <w:pStyle w:val="Listenabsatz"/>
            <w:numPr>
              <w:numId w:val="15"/>
            </w:numPr>
            <w:ind w:left="1080" w:hanging="360"/>
          </w:pPr>
        </w:pPrChange>
      </w:pPr>
      <w:r w:rsidRPr="009B7C85">
        <w:rPr>
          <w:rFonts w:asciiTheme="minorHAnsi" w:hAnsiTheme="minorHAnsi" w:cstheme="minorHAnsi"/>
          <w:sz w:val="24"/>
          <w:szCs w:val="24"/>
          <w:rPrChange w:id="134" w:author="Dialog P Info" w:date="2025-09-08T13:18:00Z">
            <w:rPr/>
          </w:rPrChange>
        </w:rPr>
        <w:t>d. er spielte hierfür keine Rolle</w:t>
      </w:r>
    </w:p>
    <w:p w14:paraId="005C7079" w14:textId="77777777" w:rsidR="00A12C7E" w:rsidRPr="009B7C85" w:rsidRDefault="00A12C7E" w:rsidP="00A12C7E">
      <w:pPr>
        <w:rPr>
          <w:rFonts w:asciiTheme="minorHAnsi" w:hAnsiTheme="minorHAnsi" w:cstheme="minorHAnsi"/>
          <w:sz w:val="24"/>
          <w:szCs w:val="24"/>
          <w:rPrChange w:id="135" w:author="Dialog P Info" w:date="2025-09-08T13:18:00Z">
            <w:rPr>
              <w:rFonts w:ascii="Times New Roman"/>
              <w:sz w:val="20"/>
            </w:rPr>
          </w:rPrChange>
        </w:rPr>
      </w:pPr>
    </w:p>
    <w:p w14:paraId="175E3CF7" w14:textId="4745C9A0" w:rsidR="00A12C7E" w:rsidRPr="009B7C85" w:rsidRDefault="00A12C7E" w:rsidP="00A12C7E">
      <w:pPr>
        <w:pStyle w:val="Listenabsatz"/>
        <w:numPr>
          <w:ilvl w:val="0"/>
          <w:numId w:val="13"/>
        </w:numPr>
        <w:rPr>
          <w:rFonts w:asciiTheme="minorHAnsi" w:hAnsiTheme="minorHAnsi" w:cstheme="minorHAnsi"/>
          <w:sz w:val="24"/>
          <w:szCs w:val="24"/>
          <w:rPrChange w:id="136" w:author="Dialog P Info" w:date="2025-09-08T13:18:00Z">
            <w:rPr/>
          </w:rPrChange>
        </w:rPr>
      </w:pPr>
      <w:r w:rsidRPr="009B7C85">
        <w:rPr>
          <w:rFonts w:asciiTheme="minorHAnsi" w:hAnsiTheme="minorHAnsi" w:cstheme="minorHAnsi"/>
          <w:sz w:val="24"/>
          <w:szCs w:val="24"/>
          <w:rPrChange w:id="137" w:author="Dialog P Info" w:date="2025-09-08T13:18:00Z">
            <w:rPr>
              <w:rFonts w:ascii="Times New Roman"/>
              <w:sz w:val="20"/>
            </w:rPr>
          </w:rPrChange>
        </w:rPr>
        <w:t>Welche Aussage trifft am ehesten auf Rousseau zu?</w:t>
      </w:r>
    </w:p>
    <w:p w14:paraId="4CEC0110" w14:textId="4E89A865" w:rsidR="00A12C7E" w:rsidRPr="009B7C85" w:rsidRDefault="00A12C7E" w:rsidP="00A12C7E">
      <w:pPr>
        <w:pStyle w:val="Listenabsatz"/>
        <w:numPr>
          <w:ilvl w:val="0"/>
          <w:numId w:val="16"/>
        </w:numPr>
        <w:rPr>
          <w:rFonts w:asciiTheme="minorHAnsi" w:hAnsiTheme="minorHAnsi" w:cstheme="minorHAnsi"/>
          <w:sz w:val="24"/>
          <w:szCs w:val="24"/>
          <w:rPrChange w:id="138" w:author="Dialog P Info" w:date="2025-09-08T13:18:00Z">
            <w:rPr>
              <w:rFonts w:ascii="Times New Roman"/>
              <w:sz w:val="20"/>
            </w:rPr>
          </w:rPrChange>
        </w:rPr>
      </w:pPr>
      <w:r w:rsidRPr="009B7C85">
        <w:rPr>
          <w:rFonts w:asciiTheme="minorHAnsi" w:hAnsiTheme="minorHAnsi" w:cstheme="minorHAnsi"/>
          <w:sz w:val="24"/>
          <w:szCs w:val="24"/>
          <w:rPrChange w:id="139" w:author="Dialog P Info" w:date="2025-09-08T13:18:00Z">
            <w:rPr>
              <w:rFonts w:ascii="Times New Roman"/>
              <w:sz w:val="20"/>
            </w:rPr>
          </w:rPrChange>
        </w:rPr>
        <w:t>die Einzelinteressen seien f</w:t>
      </w:r>
      <w:r w:rsidRPr="009B7C85">
        <w:rPr>
          <w:rFonts w:asciiTheme="minorHAnsi" w:hAnsiTheme="minorHAnsi" w:cstheme="minorHAnsi"/>
          <w:sz w:val="24"/>
          <w:szCs w:val="24"/>
          <w:rPrChange w:id="140" w:author="Dialog P Info" w:date="2025-09-08T13:18:00Z">
            <w:rPr>
              <w:rFonts w:ascii="Times New Roman"/>
              <w:sz w:val="20"/>
            </w:rPr>
          </w:rPrChange>
        </w:rPr>
        <w:t>ü</w:t>
      </w:r>
      <w:r w:rsidRPr="009B7C85">
        <w:rPr>
          <w:rFonts w:asciiTheme="minorHAnsi" w:hAnsiTheme="minorHAnsi" w:cstheme="minorHAnsi"/>
          <w:sz w:val="24"/>
          <w:szCs w:val="24"/>
          <w:rPrChange w:id="141" w:author="Dialog P Info" w:date="2025-09-08T13:18:00Z">
            <w:rPr>
              <w:rFonts w:ascii="Times New Roman"/>
              <w:sz w:val="20"/>
            </w:rPr>
          </w:rPrChange>
        </w:rPr>
        <w:t>r das Funktionieren einer Gesellschaft entscheidend</w:t>
      </w:r>
    </w:p>
    <w:p w14:paraId="2E3E8503" w14:textId="72DDC35B" w:rsidR="00A12C7E" w:rsidRPr="009B7C85" w:rsidRDefault="00A12C7E" w:rsidP="00A12C7E">
      <w:pPr>
        <w:pStyle w:val="Listenabsatz"/>
        <w:numPr>
          <w:ilvl w:val="0"/>
          <w:numId w:val="16"/>
        </w:numPr>
        <w:rPr>
          <w:rFonts w:asciiTheme="minorHAnsi" w:hAnsiTheme="minorHAnsi" w:cstheme="minorHAnsi"/>
          <w:sz w:val="24"/>
          <w:szCs w:val="24"/>
          <w:rPrChange w:id="142" w:author="Dialog P Info" w:date="2025-09-08T13:18:00Z">
            <w:rPr>
              <w:rFonts w:ascii="Times New Roman"/>
              <w:sz w:val="20"/>
            </w:rPr>
          </w:rPrChange>
        </w:rPr>
      </w:pPr>
      <w:r w:rsidRPr="009B7C85">
        <w:rPr>
          <w:rFonts w:asciiTheme="minorHAnsi" w:hAnsiTheme="minorHAnsi" w:cstheme="minorHAnsi"/>
          <w:sz w:val="24"/>
          <w:szCs w:val="24"/>
          <w:rPrChange w:id="143" w:author="Dialog P Info" w:date="2025-09-08T13:18:00Z">
            <w:rPr>
              <w:rFonts w:ascii="Times New Roman"/>
              <w:sz w:val="20"/>
            </w:rPr>
          </w:rPrChange>
        </w:rPr>
        <w:t>das Gemeinschaftsinteresse sei f</w:t>
      </w:r>
      <w:r w:rsidRPr="009B7C85">
        <w:rPr>
          <w:rFonts w:asciiTheme="minorHAnsi" w:hAnsiTheme="minorHAnsi" w:cstheme="minorHAnsi"/>
          <w:sz w:val="24"/>
          <w:szCs w:val="24"/>
          <w:rPrChange w:id="144" w:author="Dialog P Info" w:date="2025-09-08T13:18:00Z">
            <w:rPr>
              <w:rFonts w:ascii="Times New Roman"/>
              <w:sz w:val="20"/>
            </w:rPr>
          </w:rPrChange>
        </w:rPr>
        <w:t>ü</w:t>
      </w:r>
      <w:r w:rsidRPr="009B7C85">
        <w:rPr>
          <w:rFonts w:asciiTheme="minorHAnsi" w:hAnsiTheme="minorHAnsi" w:cstheme="minorHAnsi"/>
          <w:sz w:val="24"/>
          <w:szCs w:val="24"/>
          <w:rPrChange w:id="145" w:author="Dialog P Info" w:date="2025-09-08T13:18:00Z">
            <w:rPr>
              <w:rFonts w:ascii="Times New Roman"/>
              <w:sz w:val="20"/>
            </w:rPr>
          </w:rPrChange>
        </w:rPr>
        <w:t>r das Funktionieren einer Gesellschaft entscheidend</w:t>
      </w:r>
    </w:p>
    <w:p w14:paraId="6A780B4F" w14:textId="68C8EC98" w:rsidR="00A12C7E" w:rsidRPr="009B7C85" w:rsidRDefault="00A12C7E" w:rsidP="00A12C7E">
      <w:pPr>
        <w:pStyle w:val="Listenabsatz"/>
        <w:numPr>
          <w:ilvl w:val="0"/>
          <w:numId w:val="16"/>
        </w:numPr>
        <w:rPr>
          <w:rFonts w:asciiTheme="minorHAnsi" w:hAnsiTheme="minorHAnsi" w:cstheme="minorHAnsi"/>
          <w:sz w:val="24"/>
          <w:szCs w:val="24"/>
          <w:rPrChange w:id="146" w:author="Dialog P Info" w:date="2025-09-08T13:18:00Z">
            <w:rPr>
              <w:rFonts w:ascii="Times New Roman"/>
              <w:sz w:val="20"/>
            </w:rPr>
          </w:rPrChange>
        </w:rPr>
      </w:pPr>
      <w:r w:rsidRPr="009B7C85">
        <w:rPr>
          <w:rFonts w:asciiTheme="minorHAnsi" w:hAnsiTheme="minorHAnsi" w:cstheme="minorHAnsi"/>
          <w:sz w:val="24"/>
          <w:szCs w:val="24"/>
          <w:rPrChange w:id="147" w:author="Dialog P Info" w:date="2025-09-08T13:18:00Z">
            <w:rPr>
              <w:rFonts w:ascii="Times New Roman"/>
              <w:sz w:val="20"/>
            </w:rPr>
          </w:rPrChange>
        </w:rPr>
        <w:t>das Wechselspiel zwischen Einzel- und Gemeinschaftsinteresse sei f</w:t>
      </w:r>
      <w:r w:rsidRPr="009B7C85">
        <w:rPr>
          <w:rFonts w:asciiTheme="minorHAnsi" w:hAnsiTheme="minorHAnsi" w:cstheme="minorHAnsi"/>
          <w:sz w:val="24"/>
          <w:szCs w:val="24"/>
          <w:rPrChange w:id="148" w:author="Dialog P Info" w:date="2025-09-08T13:18:00Z">
            <w:rPr>
              <w:rFonts w:ascii="Times New Roman"/>
              <w:sz w:val="20"/>
            </w:rPr>
          </w:rPrChange>
        </w:rPr>
        <w:t>ü</w:t>
      </w:r>
      <w:r w:rsidRPr="009B7C85">
        <w:rPr>
          <w:rFonts w:asciiTheme="minorHAnsi" w:hAnsiTheme="minorHAnsi" w:cstheme="minorHAnsi"/>
          <w:sz w:val="24"/>
          <w:szCs w:val="24"/>
          <w:rPrChange w:id="149" w:author="Dialog P Info" w:date="2025-09-08T13:18:00Z">
            <w:rPr>
              <w:rFonts w:ascii="Times New Roman"/>
              <w:sz w:val="20"/>
            </w:rPr>
          </w:rPrChange>
        </w:rPr>
        <w:t>r das Funktionieren einer Gesellschaft entscheidend</w:t>
      </w:r>
    </w:p>
    <w:p w14:paraId="580E9D4D" w14:textId="77777777" w:rsidR="00A12C7E" w:rsidRPr="009B7C85" w:rsidRDefault="00A12C7E" w:rsidP="00A12C7E">
      <w:pPr>
        <w:rPr>
          <w:rFonts w:asciiTheme="minorHAnsi" w:hAnsiTheme="minorHAnsi" w:cstheme="minorHAnsi"/>
          <w:sz w:val="24"/>
          <w:szCs w:val="24"/>
          <w:rPrChange w:id="150" w:author="Dialog P Info" w:date="2025-09-08T13:18:00Z">
            <w:rPr>
              <w:rFonts w:ascii="Times New Roman"/>
              <w:sz w:val="20"/>
            </w:rPr>
          </w:rPrChange>
        </w:rPr>
      </w:pPr>
    </w:p>
    <w:p w14:paraId="0E350729" w14:textId="5D27FB7C" w:rsidR="00A12C7E" w:rsidRPr="009B7C85" w:rsidRDefault="00A12C7E" w:rsidP="00A12C7E">
      <w:pPr>
        <w:pStyle w:val="Listenabsatz"/>
        <w:numPr>
          <w:ilvl w:val="0"/>
          <w:numId w:val="13"/>
        </w:numPr>
        <w:rPr>
          <w:rFonts w:asciiTheme="minorHAnsi" w:hAnsiTheme="minorHAnsi" w:cstheme="minorHAnsi"/>
          <w:sz w:val="24"/>
          <w:szCs w:val="24"/>
          <w:rPrChange w:id="151" w:author="Dialog P Info" w:date="2025-09-08T13:18:00Z">
            <w:rPr>
              <w:rFonts w:ascii="Times New Roman"/>
              <w:sz w:val="20"/>
            </w:rPr>
          </w:rPrChange>
        </w:rPr>
      </w:pPr>
      <w:r w:rsidRPr="009B7C85">
        <w:rPr>
          <w:rFonts w:asciiTheme="minorHAnsi" w:hAnsiTheme="minorHAnsi" w:cstheme="minorHAnsi"/>
          <w:sz w:val="24"/>
          <w:szCs w:val="24"/>
          <w:rPrChange w:id="152" w:author="Dialog P Info" w:date="2025-09-08T13:18:00Z">
            <w:rPr>
              <w:rFonts w:ascii="Times New Roman"/>
              <w:sz w:val="20"/>
            </w:rPr>
          </w:rPrChange>
        </w:rPr>
        <w:t>Welche Form der Demokratie bevorzugte Rousseau?</w:t>
      </w:r>
    </w:p>
    <w:p w14:paraId="3CFD0080" w14:textId="042D8495" w:rsidR="00A12C7E" w:rsidRPr="009B7C85" w:rsidRDefault="00A12C7E" w:rsidP="00A12C7E">
      <w:pPr>
        <w:pStyle w:val="Listenabsatz"/>
        <w:numPr>
          <w:ilvl w:val="0"/>
          <w:numId w:val="17"/>
        </w:numPr>
        <w:rPr>
          <w:rFonts w:asciiTheme="minorHAnsi" w:hAnsiTheme="minorHAnsi" w:cstheme="minorHAnsi"/>
          <w:sz w:val="24"/>
          <w:szCs w:val="24"/>
          <w:rPrChange w:id="153" w:author="Dialog P Info" w:date="2025-09-08T13:18:00Z">
            <w:rPr>
              <w:rFonts w:ascii="Times New Roman"/>
              <w:sz w:val="20"/>
            </w:rPr>
          </w:rPrChange>
        </w:rPr>
      </w:pPr>
      <w:r w:rsidRPr="009B7C85">
        <w:rPr>
          <w:rFonts w:asciiTheme="minorHAnsi" w:hAnsiTheme="minorHAnsi" w:cstheme="minorHAnsi"/>
          <w:sz w:val="24"/>
          <w:szCs w:val="24"/>
          <w:rPrChange w:id="154" w:author="Dialog P Info" w:date="2025-09-08T13:18:00Z">
            <w:rPr>
              <w:rFonts w:ascii="Times New Roman"/>
              <w:sz w:val="20"/>
            </w:rPr>
          </w:rPrChange>
        </w:rPr>
        <w:t>die direkte Demokratie</w:t>
      </w:r>
    </w:p>
    <w:p w14:paraId="129A45D9" w14:textId="558F8ED1" w:rsidR="00A12C7E" w:rsidRPr="009B7C85" w:rsidRDefault="00A12C7E" w:rsidP="00A12C7E">
      <w:pPr>
        <w:pStyle w:val="Listenabsatz"/>
        <w:numPr>
          <w:ilvl w:val="0"/>
          <w:numId w:val="17"/>
        </w:numPr>
        <w:rPr>
          <w:rFonts w:asciiTheme="minorHAnsi" w:hAnsiTheme="minorHAnsi" w:cstheme="minorHAnsi"/>
          <w:sz w:val="24"/>
          <w:szCs w:val="24"/>
          <w:rPrChange w:id="155" w:author="Dialog P Info" w:date="2025-09-08T13:18:00Z">
            <w:rPr>
              <w:rFonts w:ascii="Times New Roman"/>
              <w:sz w:val="20"/>
            </w:rPr>
          </w:rPrChange>
        </w:rPr>
      </w:pPr>
      <w:r w:rsidRPr="009B7C85">
        <w:rPr>
          <w:rFonts w:asciiTheme="minorHAnsi" w:hAnsiTheme="minorHAnsi" w:cstheme="minorHAnsi"/>
          <w:sz w:val="24"/>
          <w:szCs w:val="24"/>
          <w:rPrChange w:id="156" w:author="Dialog P Info" w:date="2025-09-08T13:18:00Z">
            <w:rPr>
              <w:rFonts w:ascii="Times New Roman"/>
              <w:sz w:val="20"/>
            </w:rPr>
          </w:rPrChange>
        </w:rPr>
        <w:t>die indirekte/repr</w:t>
      </w:r>
      <w:r w:rsidRPr="009B7C85">
        <w:rPr>
          <w:rFonts w:asciiTheme="minorHAnsi" w:hAnsiTheme="minorHAnsi" w:cstheme="minorHAnsi"/>
          <w:sz w:val="24"/>
          <w:szCs w:val="24"/>
          <w:rPrChange w:id="157" w:author="Dialog P Info" w:date="2025-09-08T13:18:00Z">
            <w:rPr>
              <w:rFonts w:ascii="Times New Roman"/>
              <w:sz w:val="20"/>
            </w:rPr>
          </w:rPrChange>
        </w:rPr>
        <w:t>ä</w:t>
      </w:r>
      <w:r w:rsidRPr="009B7C85">
        <w:rPr>
          <w:rFonts w:asciiTheme="minorHAnsi" w:hAnsiTheme="minorHAnsi" w:cstheme="minorHAnsi"/>
          <w:sz w:val="24"/>
          <w:szCs w:val="24"/>
          <w:rPrChange w:id="158" w:author="Dialog P Info" w:date="2025-09-08T13:18:00Z">
            <w:rPr>
              <w:rFonts w:ascii="Times New Roman"/>
              <w:sz w:val="20"/>
            </w:rPr>
          </w:rPrChange>
        </w:rPr>
        <w:t>sentative Demokratie</w:t>
      </w:r>
    </w:p>
    <w:p w14:paraId="0903922E" w14:textId="29D8B290" w:rsidR="00A12C7E" w:rsidRDefault="00A12C7E" w:rsidP="00A12C7E">
      <w:pPr>
        <w:pStyle w:val="Listenabsatz"/>
        <w:numPr>
          <w:ilvl w:val="0"/>
          <w:numId w:val="17"/>
        </w:numPr>
        <w:rPr>
          <w:ins w:id="159" w:author="Dialog P Info" w:date="2025-09-08T13:45:00Z"/>
          <w:rFonts w:asciiTheme="minorHAnsi" w:hAnsiTheme="minorHAnsi" w:cstheme="minorHAnsi"/>
          <w:sz w:val="24"/>
          <w:szCs w:val="24"/>
        </w:rPr>
      </w:pPr>
      <w:r w:rsidRPr="009B7C85">
        <w:rPr>
          <w:rFonts w:asciiTheme="minorHAnsi" w:hAnsiTheme="minorHAnsi" w:cstheme="minorHAnsi"/>
          <w:sz w:val="24"/>
          <w:szCs w:val="24"/>
          <w:rPrChange w:id="160" w:author="Dialog P Info" w:date="2025-09-08T13:18:00Z">
            <w:rPr>
              <w:rFonts w:ascii="Times New Roman"/>
              <w:sz w:val="20"/>
            </w:rPr>
          </w:rPrChange>
        </w:rPr>
        <w:t>keine der beiden Formen</w:t>
      </w:r>
    </w:p>
    <w:p w14:paraId="01F91CCB" w14:textId="77777777" w:rsidR="002A27E7" w:rsidRDefault="002A27E7" w:rsidP="002A27E7">
      <w:pPr>
        <w:rPr>
          <w:ins w:id="161" w:author="Dialog P Info" w:date="2025-09-08T13:45:00Z"/>
          <w:rFonts w:asciiTheme="minorHAnsi" w:hAnsiTheme="minorHAnsi" w:cstheme="minorHAnsi"/>
          <w:sz w:val="24"/>
          <w:szCs w:val="24"/>
        </w:rPr>
      </w:pPr>
    </w:p>
    <w:p w14:paraId="53FE885C" w14:textId="1355F322" w:rsidR="002A27E7" w:rsidRPr="002A27E7" w:rsidDel="0061082C" w:rsidRDefault="002A27E7">
      <w:pPr>
        <w:rPr>
          <w:del w:id="162" w:author="Dialog P Info" w:date="2025-09-08T13:59:00Z"/>
          <w:rFonts w:asciiTheme="minorHAnsi" w:hAnsiTheme="minorHAnsi" w:cstheme="minorHAnsi"/>
          <w:sz w:val="24"/>
          <w:szCs w:val="24"/>
          <w:rPrChange w:id="163" w:author="Dialog P Info" w:date="2025-09-08T13:45:00Z">
            <w:rPr>
              <w:del w:id="164" w:author="Dialog P Info" w:date="2025-09-08T13:59:00Z"/>
              <w:rFonts w:ascii="Times New Roman"/>
              <w:sz w:val="20"/>
            </w:rPr>
          </w:rPrChange>
        </w:rPr>
        <w:pPrChange w:id="165" w:author="Dialog P Info" w:date="2025-09-08T13:45:00Z">
          <w:pPr>
            <w:pStyle w:val="Listenabsatz"/>
            <w:numPr>
              <w:numId w:val="17"/>
            </w:numPr>
            <w:ind w:left="1080" w:hanging="360"/>
          </w:pPr>
        </w:pPrChange>
      </w:pPr>
    </w:p>
    <w:p w14:paraId="2346F7D6" w14:textId="77777777" w:rsidR="00A12C7E" w:rsidRPr="009B7C85" w:rsidRDefault="00A12C7E" w:rsidP="00A12C7E">
      <w:pPr>
        <w:rPr>
          <w:rFonts w:asciiTheme="minorHAnsi" w:hAnsiTheme="minorHAnsi" w:cstheme="minorHAnsi"/>
          <w:sz w:val="24"/>
          <w:szCs w:val="24"/>
          <w:rPrChange w:id="166" w:author="Dialog P Info" w:date="2025-09-08T13:18:00Z">
            <w:rPr>
              <w:rFonts w:ascii="Times New Roman"/>
              <w:sz w:val="20"/>
            </w:rPr>
          </w:rPrChange>
        </w:rPr>
      </w:pPr>
    </w:p>
    <w:p w14:paraId="044F251E" w14:textId="3C107516" w:rsidR="00A12C7E" w:rsidRPr="009B7C85" w:rsidRDefault="00A12C7E" w:rsidP="00A12C7E">
      <w:pPr>
        <w:pStyle w:val="Listenabsatz"/>
        <w:numPr>
          <w:ilvl w:val="0"/>
          <w:numId w:val="13"/>
        </w:numPr>
        <w:rPr>
          <w:rFonts w:asciiTheme="minorHAnsi" w:hAnsiTheme="minorHAnsi" w:cstheme="minorHAnsi"/>
          <w:sz w:val="24"/>
          <w:szCs w:val="24"/>
          <w:rPrChange w:id="167" w:author="Dialog P Info" w:date="2025-09-08T13:18:00Z">
            <w:rPr>
              <w:rFonts w:ascii="Times New Roman"/>
              <w:sz w:val="20"/>
            </w:rPr>
          </w:rPrChange>
        </w:rPr>
      </w:pPr>
      <w:r w:rsidRPr="009B7C85">
        <w:rPr>
          <w:rFonts w:asciiTheme="minorHAnsi" w:hAnsiTheme="minorHAnsi" w:cstheme="minorHAnsi"/>
          <w:sz w:val="24"/>
          <w:szCs w:val="24"/>
          <w:rPrChange w:id="168" w:author="Dialog P Info" w:date="2025-09-08T13:18:00Z">
            <w:rPr>
              <w:rFonts w:ascii="Times New Roman"/>
              <w:sz w:val="20"/>
            </w:rPr>
          </w:rPrChange>
        </w:rPr>
        <w:t>Welche Schwierigkeiten verband Rousseau mit der indirekten/repr</w:t>
      </w:r>
      <w:r w:rsidRPr="009B7C85">
        <w:rPr>
          <w:rFonts w:asciiTheme="minorHAnsi" w:hAnsiTheme="minorHAnsi" w:cstheme="minorHAnsi"/>
          <w:sz w:val="24"/>
          <w:szCs w:val="24"/>
          <w:rPrChange w:id="169" w:author="Dialog P Info" w:date="2025-09-08T13:18:00Z">
            <w:rPr>
              <w:rFonts w:ascii="Times New Roman"/>
              <w:sz w:val="20"/>
            </w:rPr>
          </w:rPrChange>
        </w:rPr>
        <w:t>ä</w:t>
      </w:r>
      <w:r w:rsidRPr="009B7C85">
        <w:rPr>
          <w:rFonts w:asciiTheme="minorHAnsi" w:hAnsiTheme="minorHAnsi" w:cstheme="minorHAnsi"/>
          <w:sz w:val="24"/>
          <w:szCs w:val="24"/>
          <w:rPrChange w:id="170" w:author="Dialog P Info" w:date="2025-09-08T13:18:00Z">
            <w:rPr>
              <w:rFonts w:ascii="Times New Roman"/>
              <w:sz w:val="20"/>
            </w:rPr>
          </w:rPrChange>
        </w:rPr>
        <w:t>sentativen Demokratie?</w:t>
      </w:r>
    </w:p>
    <w:p w14:paraId="45AF53C9" w14:textId="62E335D1" w:rsidR="00A12C7E" w:rsidRPr="009B7C85" w:rsidRDefault="00A12C7E" w:rsidP="00A12C7E">
      <w:pPr>
        <w:pStyle w:val="Listenabsatz"/>
        <w:numPr>
          <w:ilvl w:val="0"/>
          <w:numId w:val="18"/>
        </w:numPr>
        <w:rPr>
          <w:rFonts w:asciiTheme="minorHAnsi" w:hAnsiTheme="minorHAnsi" w:cstheme="minorHAnsi"/>
          <w:sz w:val="24"/>
          <w:szCs w:val="24"/>
          <w:rPrChange w:id="171" w:author="Dialog P Info" w:date="2025-09-08T13:18:00Z">
            <w:rPr>
              <w:rFonts w:ascii="Times New Roman"/>
              <w:sz w:val="20"/>
            </w:rPr>
          </w:rPrChange>
        </w:rPr>
      </w:pPr>
      <w:r w:rsidRPr="009B7C85">
        <w:rPr>
          <w:rFonts w:asciiTheme="minorHAnsi" w:hAnsiTheme="minorHAnsi" w:cstheme="minorHAnsi"/>
          <w:sz w:val="24"/>
          <w:szCs w:val="24"/>
          <w:rPrChange w:id="172" w:author="Dialog P Info" w:date="2025-09-08T13:18:00Z">
            <w:rPr>
              <w:rFonts w:ascii="Times New Roman"/>
              <w:sz w:val="20"/>
            </w:rPr>
          </w:rPrChange>
        </w:rPr>
        <w:t>Repr</w:t>
      </w:r>
      <w:r w:rsidRPr="009B7C85">
        <w:rPr>
          <w:rFonts w:asciiTheme="minorHAnsi" w:hAnsiTheme="minorHAnsi" w:cstheme="minorHAnsi"/>
          <w:sz w:val="24"/>
          <w:szCs w:val="24"/>
          <w:rPrChange w:id="173" w:author="Dialog P Info" w:date="2025-09-08T13:18:00Z">
            <w:rPr>
              <w:rFonts w:ascii="Times New Roman"/>
              <w:sz w:val="20"/>
            </w:rPr>
          </w:rPrChange>
        </w:rPr>
        <w:t>ä</w:t>
      </w:r>
      <w:r w:rsidRPr="009B7C85">
        <w:rPr>
          <w:rFonts w:asciiTheme="minorHAnsi" w:hAnsiTheme="minorHAnsi" w:cstheme="minorHAnsi"/>
          <w:sz w:val="24"/>
          <w:szCs w:val="24"/>
          <w:rPrChange w:id="174" w:author="Dialog P Info" w:date="2025-09-08T13:18:00Z">
            <w:rPr>
              <w:rFonts w:ascii="Times New Roman"/>
              <w:sz w:val="20"/>
            </w:rPr>
          </w:rPrChange>
        </w:rPr>
        <w:t>sentanten k</w:t>
      </w:r>
      <w:r w:rsidRPr="009B7C85">
        <w:rPr>
          <w:rFonts w:asciiTheme="minorHAnsi" w:hAnsiTheme="minorHAnsi" w:cstheme="minorHAnsi"/>
          <w:sz w:val="24"/>
          <w:szCs w:val="24"/>
          <w:rPrChange w:id="175" w:author="Dialog P Info" w:date="2025-09-08T13:18:00Z">
            <w:rPr>
              <w:rFonts w:ascii="Times New Roman"/>
              <w:sz w:val="20"/>
            </w:rPr>
          </w:rPrChange>
        </w:rPr>
        <w:t>ö</w:t>
      </w:r>
      <w:r w:rsidRPr="009B7C85">
        <w:rPr>
          <w:rFonts w:asciiTheme="minorHAnsi" w:hAnsiTheme="minorHAnsi" w:cstheme="minorHAnsi"/>
          <w:sz w:val="24"/>
          <w:szCs w:val="24"/>
          <w:rPrChange w:id="176" w:author="Dialog P Info" w:date="2025-09-08T13:18:00Z">
            <w:rPr>
              <w:rFonts w:ascii="Times New Roman"/>
              <w:sz w:val="20"/>
            </w:rPr>
          </w:rPrChange>
        </w:rPr>
        <w:t>nnten ihre Macht ausnutzen und v.a. ihre eigenen Interessen verfolgen</w:t>
      </w:r>
    </w:p>
    <w:p w14:paraId="74FDB635" w14:textId="6BA67642" w:rsidR="00A12C7E" w:rsidRPr="009B7C85" w:rsidRDefault="00A12C7E" w:rsidP="00A12C7E">
      <w:pPr>
        <w:pStyle w:val="Listenabsatz"/>
        <w:numPr>
          <w:ilvl w:val="0"/>
          <w:numId w:val="18"/>
        </w:numPr>
        <w:rPr>
          <w:rFonts w:asciiTheme="minorHAnsi" w:hAnsiTheme="minorHAnsi" w:cstheme="minorHAnsi"/>
          <w:sz w:val="24"/>
          <w:szCs w:val="24"/>
          <w:rPrChange w:id="177" w:author="Dialog P Info" w:date="2025-09-08T13:18:00Z">
            <w:rPr>
              <w:rFonts w:ascii="Times New Roman"/>
              <w:sz w:val="20"/>
            </w:rPr>
          </w:rPrChange>
        </w:rPr>
      </w:pPr>
      <w:r w:rsidRPr="009B7C85">
        <w:rPr>
          <w:rFonts w:asciiTheme="minorHAnsi" w:hAnsiTheme="minorHAnsi" w:cstheme="minorHAnsi"/>
          <w:sz w:val="24"/>
          <w:szCs w:val="24"/>
          <w:rPrChange w:id="178" w:author="Dialog P Info" w:date="2025-09-08T13:18:00Z">
            <w:rPr>
              <w:rFonts w:ascii="Times New Roman"/>
              <w:sz w:val="20"/>
            </w:rPr>
          </w:rPrChange>
        </w:rPr>
        <w:t>Repr</w:t>
      </w:r>
      <w:r w:rsidRPr="009B7C85">
        <w:rPr>
          <w:rFonts w:asciiTheme="minorHAnsi" w:hAnsiTheme="minorHAnsi" w:cstheme="minorHAnsi"/>
          <w:sz w:val="24"/>
          <w:szCs w:val="24"/>
          <w:rPrChange w:id="179" w:author="Dialog P Info" w:date="2025-09-08T13:18:00Z">
            <w:rPr>
              <w:rFonts w:ascii="Times New Roman"/>
              <w:sz w:val="20"/>
            </w:rPr>
          </w:rPrChange>
        </w:rPr>
        <w:t>ä</w:t>
      </w:r>
      <w:r w:rsidRPr="009B7C85">
        <w:rPr>
          <w:rFonts w:asciiTheme="minorHAnsi" w:hAnsiTheme="minorHAnsi" w:cstheme="minorHAnsi"/>
          <w:sz w:val="24"/>
          <w:szCs w:val="24"/>
          <w:rPrChange w:id="180" w:author="Dialog P Info" w:date="2025-09-08T13:18:00Z">
            <w:rPr>
              <w:rFonts w:ascii="Times New Roman"/>
              <w:sz w:val="20"/>
            </w:rPr>
          </w:rPrChange>
        </w:rPr>
        <w:t xml:space="preserve">sentanten fehle der gesamtgesellschaftliche </w:t>
      </w:r>
      <w:r w:rsidRPr="009B7C85">
        <w:rPr>
          <w:rFonts w:asciiTheme="minorHAnsi" w:hAnsiTheme="minorHAnsi" w:cstheme="minorHAnsi"/>
          <w:sz w:val="24"/>
          <w:szCs w:val="24"/>
          <w:rPrChange w:id="181" w:author="Dialog P Info" w:date="2025-09-08T13:18:00Z">
            <w:rPr>
              <w:rFonts w:ascii="Times New Roman"/>
              <w:sz w:val="20"/>
            </w:rPr>
          </w:rPrChange>
        </w:rPr>
        <w:t>Ü</w:t>
      </w:r>
      <w:r w:rsidRPr="009B7C85">
        <w:rPr>
          <w:rFonts w:asciiTheme="minorHAnsi" w:hAnsiTheme="minorHAnsi" w:cstheme="minorHAnsi"/>
          <w:sz w:val="24"/>
          <w:szCs w:val="24"/>
          <w:rPrChange w:id="182" w:author="Dialog P Info" w:date="2025-09-08T13:18:00Z">
            <w:rPr>
              <w:rFonts w:ascii="Times New Roman"/>
              <w:sz w:val="20"/>
            </w:rPr>
          </w:rPrChange>
        </w:rPr>
        <w:t>berblick</w:t>
      </w:r>
    </w:p>
    <w:p w14:paraId="29298C21" w14:textId="77777777" w:rsidR="00AD28BB" w:rsidRDefault="00A12C7E" w:rsidP="00A12C7E">
      <w:pPr>
        <w:pStyle w:val="Listenabsatz"/>
        <w:numPr>
          <w:ilvl w:val="0"/>
          <w:numId w:val="18"/>
        </w:numPr>
        <w:rPr>
          <w:rFonts w:asciiTheme="minorHAnsi" w:hAnsiTheme="minorHAnsi" w:cstheme="minorHAnsi"/>
          <w:sz w:val="24"/>
          <w:szCs w:val="24"/>
        </w:rPr>
        <w:sectPr w:rsidR="00AD28BB" w:rsidSect="00276B5C">
          <w:headerReference w:type="default" r:id="rId13"/>
          <w:pgSz w:w="11910" w:h="16840"/>
          <w:pgMar w:top="1196" w:right="1134" w:bottom="851" w:left="1134" w:header="720" w:footer="720" w:gutter="0"/>
          <w:cols w:space="720"/>
        </w:sectPr>
      </w:pPr>
      <w:r w:rsidRPr="009B7C85">
        <w:rPr>
          <w:rFonts w:asciiTheme="minorHAnsi" w:hAnsiTheme="minorHAnsi" w:cstheme="minorHAnsi"/>
          <w:sz w:val="24"/>
          <w:szCs w:val="24"/>
          <w:rPrChange w:id="187" w:author="Dialog P Info" w:date="2025-09-08T13:18:00Z">
            <w:rPr>
              <w:rFonts w:ascii="Times New Roman"/>
              <w:sz w:val="20"/>
            </w:rPr>
          </w:rPrChange>
        </w:rPr>
        <w:t>Repr</w:t>
      </w:r>
      <w:r w:rsidRPr="009B7C85">
        <w:rPr>
          <w:rFonts w:asciiTheme="minorHAnsi" w:hAnsiTheme="minorHAnsi" w:cstheme="minorHAnsi"/>
          <w:sz w:val="24"/>
          <w:szCs w:val="24"/>
          <w:rPrChange w:id="188" w:author="Dialog P Info" w:date="2025-09-08T13:18:00Z">
            <w:rPr>
              <w:rFonts w:ascii="Times New Roman"/>
              <w:sz w:val="20"/>
            </w:rPr>
          </w:rPrChange>
        </w:rPr>
        <w:t>ä</w:t>
      </w:r>
      <w:r w:rsidRPr="009B7C85">
        <w:rPr>
          <w:rFonts w:asciiTheme="minorHAnsi" w:hAnsiTheme="minorHAnsi" w:cstheme="minorHAnsi"/>
          <w:sz w:val="24"/>
          <w:szCs w:val="24"/>
          <w:rPrChange w:id="189" w:author="Dialog P Info" w:date="2025-09-08T13:18:00Z">
            <w:rPr>
              <w:rFonts w:ascii="Times New Roman"/>
              <w:sz w:val="20"/>
            </w:rPr>
          </w:rPrChange>
        </w:rPr>
        <w:t>sentanten</w:t>
      </w:r>
      <w:del w:id="190" w:author="Dialog P Info" w:date="2025-09-08T13:18:00Z">
        <w:r w:rsidRPr="009B7C85" w:rsidDel="00A11745">
          <w:rPr>
            <w:rFonts w:asciiTheme="minorHAnsi" w:hAnsiTheme="minorHAnsi" w:cstheme="minorHAnsi"/>
            <w:sz w:val="24"/>
            <w:szCs w:val="24"/>
            <w:rPrChange w:id="191" w:author="Dialog P Info" w:date="2025-09-08T13:18:00Z">
              <w:rPr>
                <w:rFonts w:ascii="Times New Roman"/>
                <w:sz w:val="20"/>
              </w:rPr>
            </w:rPrChange>
          </w:rPr>
          <w:delText xml:space="preserve"> </w:delText>
        </w:r>
      </w:del>
      <w:r w:rsidR="00AD4D7A" w:rsidRPr="009B7C85">
        <w:rPr>
          <w:rFonts w:asciiTheme="minorHAnsi" w:hAnsiTheme="minorHAnsi" w:cstheme="minorHAnsi"/>
          <w:sz w:val="24"/>
          <w:szCs w:val="24"/>
          <w:rPrChange w:id="192" w:author="Dialog P Info" w:date="2025-09-08T13:18:00Z">
            <w:rPr>
              <w:rFonts w:ascii="Times New Roman"/>
              <w:sz w:val="20"/>
            </w:rPr>
          </w:rPrChange>
        </w:rPr>
        <w:t xml:space="preserve"> k</w:t>
      </w:r>
      <w:r w:rsidR="00AD4D7A" w:rsidRPr="009B7C85">
        <w:rPr>
          <w:rFonts w:asciiTheme="minorHAnsi" w:hAnsiTheme="minorHAnsi" w:cstheme="minorHAnsi"/>
          <w:sz w:val="24"/>
          <w:szCs w:val="24"/>
          <w:rPrChange w:id="193" w:author="Dialog P Info" w:date="2025-09-08T13:18:00Z">
            <w:rPr>
              <w:rFonts w:ascii="Times New Roman"/>
              <w:sz w:val="20"/>
            </w:rPr>
          </w:rPrChange>
        </w:rPr>
        <w:t>ö</w:t>
      </w:r>
      <w:r w:rsidR="00AD4D7A" w:rsidRPr="009B7C85">
        <w:rPr>
          <w:rFonts w:asciiTheme="minorHAnsi" w:hAnsiTheme="minorHAnsi" w:cstheme="minorHAnsi"/>
          <w:sz w:val="24"/>
          <w:szCs w:val="24"/>
          <w:rPrChange w:id="194" w:author="Dialog P Info" w:date="2025-09-08T13:18:00Z">
            <w:rPr>
              <w:rFonts w:ascii="Times New Roman"/>
              <w:sz w:val="20"/>
            </w:rPr>
          </w:rPrChange>
        </w:rPr>
        <w:t>nnten nicht f</w:t>
      </w:r>
      <w:r w:rsidR="00AD4D7A" w:rsidRPr="009B7C85">
        <w:rPr>
          <w:rFonts w:asciiTheme="minorHAnsi" w:hAnsiTheme="minorHAnsi" w:cstheme="minorHAnsi"/>
          <w:sz w:val="24"/>
          <w:szCs w:val="24"/>
          <w:rPrChange w:id="195" w:author="Dialog P Info" w:date="2025-09-08T13:18:00Z">
            <w:rPr>
              <w:rFonts w:ascii="Times New Roman"/>
              <w:sz w:val="20"/>
            </w:rPr>
          </w:rPrChange>
        </w:rPr>
        <w:t>ü</w:t>
      </w:r>
      <w:r w:rsidR="00AD4D7A" w:rsidRPr="009B7C85">
        <w:rPr>
          <w:rFonts w:asciiTheme="minorHAnsi" w:hAnsiTheme="minorHAnsi" w:cstheme="minorHAnsi"/>
          <w:sz w:val="24"/>
          <w:szCs w:val="24"/>
          <w:rPrChange w:id="196" w:author="Dialog P Info" w:date="2025-09-08T13:18:00Z">
            <w:rPr>
              <w:rFonts w:ascii="Times New Roman"/>
              <w:sz w:val="20"/>
            </w:rPr>
          </w:rPrChange>
        </w:rPr>
        <w:t>r ihre eigenen Interessen eintreten</w:t>
      </w:r>
    </w:p>
    <w:p w14:paraId="3DA93EF0" w14:textId="4B1A0ED8" w:rsidR="00FD1E42" w:rsidRPr="00A12C7E" w:rsidDel="005A6F3C" w:rsidRDefault="00FD1E42" w:rsidP="00FD1E42">
      <w:pPr>
        <w:pStyle w:val="Textkrper"/>
        <w:spacing w:before="4"/>
        <w:rPr>
          <w:del w:id="197" w:author="Dialog P Info" w:date="2025-09-08T14:01:00Z"/>
          <w:rFonts w:ascii="Times New Roman"/>
          <w:sz w:val="17"/>
        </w:rPr>
      </w:pPr>
    </w:p>
    <w:p w14:paraId="20E04B1D" w14:textId="40CC47FE" w:rsidR="00FD1E42" w:rsidDel="009B7C85" w:rsidRDefault="00FD1E42">
      <w:pPr>
        <w:tabs>
          <w:tab w:val="left" w:pos="8248"/>
        </w:tabs>
        <w:ind w:left="858"/>
        <w:jc w:val="center"/>
        <w:rPr>
          <w:del w:id="198" w:author="Dialog P Info" w:date="2025-09-08T13:19:00Z"/>
          <w:rFonts w:ascii="Times New Roman"/>
          <w:sz w:val="20"/>
        </w:rPr>
        <w:pPrChange w:id="199" w:author="Dialog P Info" w:date="2025-09-08T13:46:00Z">
          <w:pPr>
            <w:tabs>
              <w:tab w:val="left" w:pos="8248"/>
            </w:tabs>
            <w:ind w:left="858"/>
          </w:pPr>
        </w:pPrChange>
      </w:pPr>
      <w:del w:id="200" w:author="Dialog P Info" w:date="2025-09-08T13:16:00Z">
        <w:r w:rsidDel="00A11745">
          <w:rPr>
            <w:rFonts w:ascii="Times New Roman"/>
            <w:noProof/>
            <w:position w:val="26"/>
            <w:sz w:val="20"/>
          </w:rPr>
          <mc:AlternateContent>
            <mc:Choice Requires="wps">
              <w:drawing>
                <wp:inline distT="0" distB="0" distL="0" distR="0" wp14:anchorId="0FBA2708" wp14:editId="460A140E">
                  <wp:extent cx="355600" cy="240029"/>
                  <wp:effectExtent l="9525" t="0" r="0" b="7620"/>
                  <wp:docPr id="419988706" name="Text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5600" cy="240029"/>
                          </a:xfrm>
                          <a:prstGeom prst="rect">
                            <a:avLst/>
                          </a:prstGeom>
                          <a:ln w="9525">
                            <a:solidFill>
                              <a:srgbClr val="000000"/>
                            </a:solidFill>
                            <a:prstDash val="solid"/>
                          </a:ln>
                        </wps:spPr>
                        <wps:txbx>
                          <w:txbxContent>
                            <w:p w14:paraId="3ABB4740" w14:textId="02DB7BF9" w:rsidR="00FD1E42" w:rsidRDefault="00FD1E42" w:rsidP="00FD1E42">
                              <w:pPr>
                                <w:spacing w:before="54"/>
                                <w:ind w:left="142"/>
                                <w:rPr>
                                  <w:sz w:val="18"/>
                                </w:rPr>
                              </w:pPr>
                              <w:r>
                                <w:rPr>
                                  <w:spacing w:val="-5"/>
                                  <w:sz w:val="18"/>
                                </w:rPr>
                                <w:t>M2</w:t>
                              </w:r>
                            </w:p>
                          </w:txbxContent>
                        </wps:txbx>
                        <wps:bodyPr wrap="square" lIns="0" tIns="0" rIns="0" bIns="0" rtlCol="0">
                          <a:noAutofit/>
                        </wps:bodyPr>
                      </wps:wsp>
                    </a:graphicData>
                  </a:graphic>
                </wp:inline>
              </w:drawing>
            </mc:Choice>
            <mc:Fallback>
              <w:pict>
                <v:shapetype w14:anchorId="0FBA2708" id="_x0000_t202" coordsize="21600,21600" o:spt="202" path="m,l,21600r21600,l21600,xe">
                  <v:stroke joinstyle="miter"/>
                  <v:path gradientshapeok="t" o:connecttype="rect"/>
                </v:shapetype>
                <v:shape id="Textbox 47" o:spid="_x0000_s1026" type="#_x0000_t202" style="width:28pt;height:18.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" filled="f">
                  <v:path arrowok="t"/>
                  <v:textbox inset="0,0,0,0">
                    <w:txbxContent>
                      <w:p w14:paraId="3ABB4740" w14:textId="02DB7BF9" w:rsidR="00FD1E42" w:rsidRDefault="00FD1E42" w:rsidP="00FD1E42">
                        <w:pPr>
                          <w:spacing w:before="54"/>
                          <w:ind w:left="142"/>
                          <w:rPr>
                            <w:sz w:val="18"/>
                          </w:rPr>
                        </w:pPr>
                        <w:r>
                          <w:rPr>
                            <w:spacing w:val="-5"/>
                            <w:sz w:val="18"/>
                          </w:rPr>
                          <w:t>M2</w:t>
                        </w:r>
                      </w:p>
                    </w:txbxContent>
                  </v:textbox>
                  <w10:anchorlock/>
                </v:shape>
              </w:pict>
            </mc:Fallback>
          </mc:AlternateContent>
        </w:r>
        <w:r w:rsidDel="00A11745">
          <w:rPr>
            <w:rFonts w:ascii="Times New Roman"/>
            <w:noProof/>
            <w:sz w:val="20"/>
          </w:rPr>
          <w:drawing>
            <wp:inline distT="0" distB="0" distL="0" distR="0" wp14:anchorId="604E0DA0" wp14:editId="1337D7BD">
              <wp:extent cx="1314133" cy="498728"/>
              <wp:effectExtent l="0" t="0" r="0" b="0"/>
              <wp:docPr id="915205032" name="Image 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8" name="Image 48"/>
                      <pic:cNvPicPr/>
                    </pic:nvPicPr>
                    <pic:blipFill>
                      <a:blip r:embed="rId14" cstate="print"/>
                      <a:stretch>
                        <a:fillRect/>
                      </a:stretch>
                    </pic:blipFill>
                    <pic:spPr>
                      <a:xfrm>
                        <a:off x="0" y="0"/>
                        <a:ext cx="1314133" cy="498728"/>
                      </a:xfrm>
                      <a:prstGeom prst="rect">
                        <a:avLst/>
                      </a:prstGeom>
                    </pic:spPr>
                  </pic:pic>
                </a:graphicData>
              </a:graphic>
            </wp:inline>
          </w:drawing>
        </w:r>
      </w:del>
    </w:p>
    <w:p w14:paraId="57AE6DC7" w14:textId="77777777" w:rsidR="00FD1E42" w:rsidRPr="009B7C85" w:rsidDel="009B7C85" w:rsidRDefault="00FD1E42">
      <w:pPr>
        <w:pStyle w:val="Textkrper"/>
        <w:spacing w:before="26"/>
        <w:jc w:val="center"/>
        <w:rPr>
          <w:del w:id="201" w:author="Dialog P Info" w:date="2025-09-08T13:19:00Z"/>
          <w:rFonts w:asciiTheme="minorHAnsi" w:hAnsiTheme="minorHAnsi" w:cstheme="minorHAnsi"/>
          <w:sz w:val="32"/>
          <w:szCs w:val="32"/>
          <w:rPrChange w:id="202" w:author="Dialog P Info" w:date="2025-09-08T13:19:00Z">
            <w:rPr>
              <w:del w:id="203" w:author="Dialog P Info" w:date="2025-09-08T13:19:00Z"/>
              <w:rFonts w:ascii="Times New Roman"/>
            </w:rPr>
          </w:rPrChange>
        </w:rPr>
        <w:pPrChange w:id="204" w:author="Dialog P Info" w:date="2025-09-08T13:46:00Z">
          <w:pPr>
            <w:pStyle w:val="Textkrper"/>
            <w:spacing w:before="26"/>
          </w:pPr>
        </w:pPrChange>
      </w:pPr>
    </w:p>
    <w:p w14:paraId="59B647C1" w14:textId="15043C0E" w:rsidR="00FD1E42" w:rsidRPr="009B7C85" w:rsidRDefault="00FD1E42">
      <w:pPr>
        <w:tabs>
          <w:tab w:val="left" w:pos="8248"/>
        </w:tabs>
        <w:ind w:left="858"/>
        <w:jc w:val="center"/>
        <w:rPr>
          <w:rFonts w:asciiTheme="minorHAnsi" w:hAnsiTheme="minorHAnsi" w:cstheme="minorHAnsi"/>
          <w:b/>
          <w:w w:val="85"/>
          <w:sz w:val="32"/>
          <w:szCs w:val="32"/>
          <w:rPrChange w:id="205" w:author="Dialog P Info" w:date="2025-09-08T13:19:00Z">
            <w:rPr>
              <w:b/>
              <w:w w:val="85"/>
            </w:rPr>
          </w:rPrChange>
        </w:rPr>
        <w:pPrChange w:id="206" w:author="Dialog P Info" w:date="2025-09-08T13:46:00Z">
          <w:pPr>
            <w:ind w:left="906"/>
          </w:pPr>
        </w:pPrChange>
      </w:pPr>
      <w:del w:id="207" w:author="Dialog P Info" w:date="2025-09-08T13:19:00Z">
        <w:r w:rsidRPr="009B7C85" w:rsidDel="009B7C85">
          <w:rPr>
            <w:rFonts w:asciiTheme="minorHAnsi" w:hAnsiTheme="minorHAnsi" w:cstheme="minorHAnsi"/>
            <w:b/>
            <w:w w:val="85"/>
            <w:sz w:val="32"/>
            <w:szCs w:val="32"/>
            <w:rPrChange w:id="208" w:author="Dialog P Info" w:date="2025-09-08T13:19:00Z">
              <w:rPr>
                <w:b/>
                <w:w w:val="85"/>
              </w:rPr>
            </w:rPrChange>
          </w:rPr>
          <w:delText>E</w:delText>
        </w:r>
      </w:del>
      <w:ins w:id="209" w:author="Dialog P Info" w:date="2025-09-08T13:19:00Z">
        <w:r w:rsidR="009B7C85">
          <w:rPr>
            <w:rFonts w:asciiTheme="minorHAnsi" w:hAnsiTheme="minorHAnsi" w:cstheme="minorHAnsi"/>
            <w:b/>
            <w:w w:val="85"/>
            <w:sz w:val="32"/>
            <w:szCs w:val="32"/>
          </w:rPr>
          <w:t>Ei</w:t>
        </w:r>
      </w:ins>
      <w:del w:id="210" w:author="Dialog P Info" w:date="2025-09-08T13:19:00Z">
        <w:r w:rsidRPr="009B7C85" w:rsidDel="009B7C85">
          <w:rPr>
            <w:rFonts w:asciiTheme="minorHAnsi" w:hAnsiTheme="minorHAnsi" w:cstheme="minorHAnsi"/>
            <w:b/>
            <w:w w:val="85"/>
            <w:sz w:val="32"/>
            <w:szCs w:val="32"/>
            <w:rPrChange w:id="211" w:author="Dialog P Info" w:date="2025-09-08T13:19:00Z">
              <w:rPr>
                <w:b/>
                <w:w w:val="85"/>
              </w:rPr>
            </w:rPrChange>
          </w:rPr>
          <w:delText>i</w:delText>
        </w:r>
      </w:del>
      <w:r w:rsidRPr="009B7C85">
        <w:rPr>
          <w:rFonts w:asciiTheme="minorHAnsi" w:hAnsiTheme="minorHAnsi" w:cstheme="minorHAnsi"/>
          <w:b/>
          <w:w w:val="85"/>
          <w:sz w:val="32"/>
          <w:szCs w:val="32"/>
          <w:rPrChange w:id="212" w:author="Dialog P Info" w:date="2025-09-08T13:19:00Z">
            <w:rPr>
              <w:b/>
              <w:w w:val="85"/>
            </w:rPr>
          </w:rPrChange>
        </w:rPr>
        <w:t>n Plädoyer für die repräsentative Demokratie</w:t>
      </w:r>
    </w:p>
    <w:p w14:paraId="348B3589" w14:textId="77777777" w:rsidR="00FD1E42" w:rsidRPr="00FD1E42" w:rsidRDefault="00FD1E42" w:rsidP="00FD1E42">
      <w:pPr>
        <w:ind w:left="906"/>
        <w:rPr>
          <w:b/>
        </w:rPr>
      </w:pPr>
    </w:p>
    <w:p w14:paraId="4148B45B" w14:textId="097FD35A" w:rsidR="00FD1E42" w:rsidRPr="00155A48" w:rsidRDefault="00FD1E42" w:rsidP="00FD1E42">
      <w:pPr>
        <w:rPr>
          <w:rFonts w:asciiTheme="minorHAnsi" w:hAnsiTheme="minorHAnsi" w:cstheme="minorHAnsi"/>
          <w:b/>
          <w:bCs/>
          <w:sz w:val="24"/>
          <w:szCs w:val="24"/>
          <w:rPrChange w:id="213" w:author="Dialog P Info" w:date="2025-09-08T13:42:00Z">
            <w:rPr>
              <w:b/>
              <w:bCs/>
            </w:rPr>
          </w:rPrChange>
        </w:rPr>
      </w:pPr>
      <w:r w:rsidRPr="00155A48">
        <w:rPr>
          <w:rFonts w:asciiTheme="minorHAnsi" w:hAnsiTheme="minorHAnsi" w:cstheme="minorHAnsi"/>
          <w:b/>
          <w:bCs/>
          <w:sz w:val="24"/>
          <w:szCs w:val="24"/>
          <w:rPrChange w:id="214" w:author="Dialog P Info" w:date="2025-09-08T13:42:00Z">
            <w:rPr>
              <w:b/>
              <w:bCs/>
            </w:rPr>
          </w:rPrChange>
        </w:rPr>
        <w:t>Aufgabe 1:</w:t>
      </w:r>
    </w:p>
    <w:p w14:paraId="1D3BD9A2" w14:textId="56FCA3FF" w:rsidR="00FD1E42" w:rsidRPr="00155A48" w:rsidRDefault="00FD1E42" w:rsidP="00FD1E42">
      <w:pPr>
        <w:rPr>
          <w:rFonts w:asciiTheme="minorHAnsi" w:hAnsiTheme="minorHAnsi" w:cstheme="minorHAnsi"/>
          <w:sz w:val="24"/>
          <w:szCs w:val="24"/>
          <w:rPrChange w:id="215" w:author="Dialog P Info" w:date="2025-09-08T13:42:00Z">
            <w:rPr/>
          </w:rPrChange>
        </w:rPr>
      </w:pPr>
      <w:r w:rsidRPr="00155A48">
        <w:rPr>
          <w:rFonts w:asciiTheme="minorHAnsi" w:hAnsiTheme="minorHAnsi" w:cstheme="minorHAnsi"/>
          <w:b/>
          <w:bCs/>
          <w:sz w:val="24"/>
          <w:szCs w:val="24"/>
          <w:rPrChange w:id="216" w:author="Dialog P Info" w:date="2025-09-08T13:42:00Z">
            <w:rPr>
              <w:b/>
              <w:bCs/>
            </w:rPr>
          </w:rPrChange>
        </w:rPr>
        <w:t>Verfasse</w:t>
      </w:r>
      <w:r w:rsidRPr="00155A48">
        <w:rPr>
          <w:rFonts w:asciiTheme="minorHAnsi" w:hAnsiTheme="minorHAnsi" w:cstheme="minorHAnsi"/>
          <w:sz w:val="24"/>
          <w:szCs w:val="24"/>
          <w:rPrChange w:id="217" w:author="Dialog P Info" w:date="2025-09-08T13:42:00Z">
            <w:rPr/>
          </w:rPrChange>
        </w:rPr>
        <w:t xml:space="preserve"> als Reaktion auf die Position von Jean-Jacques Rousseau </w:t>
      </w:r>
      <w:r w:rsidR="003D5FF0" w:rsidRPr="00155A48">
        <w:rPr>
          <w:rFonts w:asciiTheme="minorHAnsi" w:hAnsiTheme="minorHAnsi" w:cstheme="minorHAnsi"/>
          <w:sz w:val="24"/>
          <w:szCs w:val="24"/>
          <w:rPrChange w:id="218" w:author="Dialog P Info" w:date="2025-09-08T13:42:00Z">
            <w:rPr/>
          </w:rPrChange>
        </w:rPr>
        <w:t xml:space="preserve">(M1) </w:t>
      </w:r>
      <w:r w:rsidRPr="00155A48">
        <w:rPr>
          <w:rFonts w:asciiTheme="minorHAnsi" w:hAnsiTheme="minorHAnsi" w:cstheme="minorHAnsi"/>
          <w:sz w:val="24"/>
          <w:szCs w:val="24"/>
          <w:rPrChange w:id="219" w:author="Dialog P Info" w:date="2025-09-08T13:42:00Z">
            <w:rPr/>
          </w:rPrChange>
        </w:rPr>
        <w:t xml:space="preserve">einen Redebeitrag als Rednerin bzw. Redner auf einem Festakt zum „Tag der Demokratie“. Beziehe dich dabei auf zwei Aspekte aus der Position von Jean-Jacques Rousseau und bringe einen eigenen Vorschlag zur konkreten Gestaltung der repräsentativen Demokratie ein. </w:t>
      </w:r>
      <w:r w:rsidR="00A60F51" w:rsidRPr="00155A48">
        <w:rPr>
          <w:rFonts w:asciiTheme="minorHAnsi" w:hAnsiTheme="minorHAnsi" w:cstheme="minorHAnsi"/>
          <w:sz w:val="24"/>
          <w:szCs w:val="24"/>
          <w:rPrChange w:id="220" w:author="Dialog P Info" w:date="2025-09-08T13:42:00Z">
            <w:rPr/>
          </w:rPrChange>
        </w:rPr>
        <w:t>Verwende als Hilfestellung den Textvordruck.</w:t>
      </w:r>
    </w:p>
    <w:p w14:paraId="0FE7DC76" w14:textId="77777777" w:rsidR="004F00C3" w:rsidRPr="00155A48" w:rsidRDefault="004F00C3" w:rsidP="00FD1E42">
      <w:pPr>
        <w:rPr>
          <w:rFonts w:asciiTheme="minorHAnsi" w:hAnsiTheme="minorHAnsi" w:cstheme="minorHAnsi"/>
          <w:sz w:val="24"/>
          <w:szCs w:val="24"/>
          <w:rPrChange w:id="221" w:author="Dialog P Info" w:date="2025-09-08T13:42:00Z">
            <w:rPr/>
          </w:rPrChange>
        </w:rPr>
      </w:pPr>
    </w:p>
    <w:p w14:paraId="08EFAC3C" w14:textId="36AC6D3F" w:rsidR="004F00C3" w:rsidRPr="00155A48" w:rsidRDefault="004F00C3" w:rsidP="00FD1E42">
      <w:pPr>
        <w:rPr>
          <w:rFonts w:asciiTheme="minorHAnsi" w:hAnsiTheme="minorHAnsi" w:cstheme="minorHAnsi"/>
          <w:b/>
          <w:bCs/>
          <w:sz w:val="24"/>
          <w:szCs w:val="24"/>
          <w:rPrChange w:id="222" w:author="Dialog P Info" w:date="2025-09-08T13:42:00Z">
            <w:rPr/>
          </w:rPrChange>
        </w:rPr>
      </w:pPr>
      <w:r w:rsidRPr="00155A48">
        <w:rPr>
          <w:rFonts w:asciiTheme="minorHAnsi" w:hAnsiTheme="minorHAnsi" w:cstheme="minorHAnsi"/>
          <w:b/>
          <w:bCs/>
          <w:sz w:val="24"/>
          <w:szCs w:val="24"/>
          <w:rPrChange w:id="223" w:author="Dialog P Info" w:date="2025-09-08T13:42:00Z">
            <w:rPr/>
          </w:rPrChange>
        </w:rPr>
        <w:t>Aufgabe 2:</w:t>
      </w:r>
    </w:p>
    <w:p w14:paraId="5E04714E" w14:textId="026CF18D" w:rsidR="004F00C3" w:rsidRPr="00AD28BB" w:rsidRDefault="004F00C3" w:rsidP="00AD28BB">
      <w:pPr>
        <w:widowControl/>
        <w:autoSpaceDE/>
        <w:autoSpaceDN/>
        <w:spacing w:after="160" w:line="259" w:lineRule="auto"/>
        <w:contextualSpacing/>
        <w:rPr>
          <w:rFonts w:asciiTheme="minorHAnsi" w:hAnsiTheme="minorHAnsi" w:cstheme="minorHAnsi"/>
          <w:sz w:val="24"/>
          <w:szCs w:val="24"/>
        </w:rPr>
      </w:pPr>
      <w:r w:rsidRPr="00155A48">
        <w:rPr>
          <w:rFonts w:asciiTheme="minorHAnsi" w:hAnsiTheme="minorHAnsi" w:cstheme="minorHAnsi"/>
          <w:b/>
          <w:bCs/>
          <w:sz w:val="24"/>
          <w:szCs w:val="24"/>
          <w:rPrChange w:id="224" w:author="Dialog P Info" w:date="2025-09-08T13:42:00Z">
            <w:rPr>
              <w:b/>
              <w:bCs/>
            </w:rPr>
          </w:rPrChange>
        </w:rPr>
        <w:t>Wählt</w:t>
      </w:r>
      <w:r w:rsidRPr="00155A48">
        <w:rPr>
          <w:rFonts w:asciiTheme="minorHAnsi" w:hAnsiTheme="minorHAnsi" w:cstheme="minorHAnsi"/>
          <w:sz w:val="24"/>
          <w:szCs w:val="24"/>
          <w:rPrChange w:id="225" w:author="Dialog P Info" w:date="2025-09-08T13:42:00Z">
            <w:rPr/>
          </w:rPrChange>
        </w:rPr>
        <w:t xml:space="preserve"> in eurer Klasse einige Redenrinnen und Redner aus, die ihre Rede vor der Klasse halten. An die Zuhörerinnen und Zuhörer: </w:t>
      </w:r>
      <w:r w:rsidRPr="00155A48">
        <w:rPr>
          <w:rFonts w:asciiTheme="minorHAnsi" w:hAnsiTheme="minorHAnsi" w:cstheme="minorHAnsi"/>
          <w:b/>
          <w:bCs/>
          <w:sz w:val="24"/>
          <w:szCs w:val="24"/>
          <w:rPrChange w:id="226" w:author="Dialog P Info" w:date="2025-09-08T13:42:00Z">
            <w:rPr>
              <w:b/>
              <w:bCs/>
            </w:rPr>
          </w:rPrChange>
        </w:rPr>
        <w:t>Beurteilt</w:t>
      </w:r>
      <w:r w:rsidRPr="00155A48">
        <w:rPr>
          <w:rFonts w:asciiTheme="minorHAnsi" w:hAnsiTheme="minorHAnsi" w:cstheme="minorHAnsi"/>
          <w:sz w:val="24"/>
          <w:szCs w:val="24"/>
          <w:rPrChange w:id="227" w:author="Dialog P Info" w:date="2025-09-08T13:42:00Z">
            <w:rPr/>
          </w:rPrChange>
        </w:rPr>
        <w:t xml:space="preserve"> auf der Grundlage des Feedbackbogens (M3) die Qualität der einzelnen Redebeiträge. Kürt die beste Rede.</w:t>
      </w:r>
    </w:p>
    <w:p w14:paraId="5F787CEB" w14:textId="39DB89B4" w:rsidR="00A60F51" w:rsidRPr="00155A48" w:rsidDel="002A27E7" w:rsidRDefault="00A60F51" w:rsidP="00A60F51">
      <w:pPr>
        <w:widowControl/>
        <w:autoSpaceDE/>
        <w:autoSpaceDN/>
        <w:spacing w:after="160" w:line="259" w:lineRule="auto"/>
        <w:contextualSpacing/>
        <w:rPr>
          <w:del w:id="228" w:author="Dialog P Info" w:date="2025-09-08T13:46:00Z"/>
          <w:rFonts w:asciiTheme="minorHAnsi" w:hAnsiTheme="minorHAnsi" w:cstheme="minorHAnsi"/>
        </w:rPr>
      </w:pPr>
    </w:p>
    <w:tbl>
      <w:tblPr>
        <w:tblStyle w:val="Tabellenraster"/>
        <w:tblW w:w="0" w:type="auto"/>
        <w:tblLook w:val="04A0" w:firstRow="1" w:lastRow="0" w:firstColumn="1" w:lastColumn="0" w:noHBand="0" w:noVBand="1"/>
      </w:tblPr>
      <w:tblGrid>
        <w:gridCol w:w="1489"/>
        <w:gridCol w:w="8143"/>
        <w:tblGridChange w:id="229">
          <w:tblGrid>
            <w:gridCol w:w="1489"/>
            <w:gridCol w:w="24"/>
            <w:gridCol w:w="8119"/>
            <w:gridCol w:w="1308"/>
          </w:tblGrid>
        </w:tblGridChange>
      </w:tblGrid>
      <w:tr w:rsidR="00A60F51" w:rsidRPr="00155A48" w14:paraId="05A180A6" w14:textId="77777777" w:rsidTr="004F00C3">
        <w:tc>
          <w:tcPr>
            <w:tcW w:w="1513" w:type="dxa"/>
          </w:tcPr>
          <w:p w14:paraId="24702BBB" w14:textId="405AED02" w:rsidR="00A60F51" w:rsidRPr="00155A48" w:rsidRDefault="00A60F51" w:rsidP="00A60F51">
            <w:pPr>
              <w:spacing w:after="160" w:line="259" w:lineRule="auto"/>
              <w:contextualSpacing/>
              <w:rPr>
                <w:rFonts w:asciiTheme="minorHAnsi" w:hAnsiTheme="minorHAnsi" w:cstheme="minorHAnsi"/>
                <w:i/>
                <w:iCs/>
              </w:rPr>
            </w:pPr>
            <w:r w:rsidRPr="00155A48">
              <w:rPr>
                <w:rFonts w:asciiTheme="minorHAnsi" w:hAnsiTheme="minorHAnsi" w:cstheme="minorHAnsi"/>
                <w:i/>
                <w:iCs/>
              </w:rPr>
              <w:t>Begrüßung</w:t>
            </w:r>
          </w:p>
        </w:tc>
        <w:tc>
          <w:tcPr>
            <w:tcW w:w="9427" w:type="dxa"/>
          </w:tcPr>
          <w:p w14:paraId="7E4A5B67" w14:textId="3E926AA9" w:rsidR="00A60F51" w:rsidRPr="00155A48" w:rsidRDefault="00A60F51" w:rsidP="00A60F51">
            <w:pPr>
              <w:spacing w:after="160" w:line="259" w:lineRule="auto"/>
              <w:contextualSpacing/>
              <w:rPr>
                <w:rFonts w:asciiTheme="minorHAnsi" w:hAnsiTheme="minorHAnsi" w:cstheme="minorHAnsi"/>
              </w:rPr>
            </w:pPr>
            <w:r w:rsidRPr="00155A48">
              <w:rPr>
                <w:rFonts w:asciiTheme="minorHAnsi" w:hAnsiTheme="minorHAnsi" w:cstheme="minorHAnsi"/>
              </w:rPr>
              <w:t xml:space="preserve">Sehr geehrte Damen und </w:t>
            </w:r>
            <w:commentRangeStart w:id="230"/>
            <w:r w:rsidRPr="00155A48">
              <w:rPr>
                <w:rFonts w:asciiTheme="minorHAnsi" w:hAnsiTheme="minorHAnsi" w:cstheme="minorHAnsi"/>
              </w:rPr>
              <w:t>Herren</w:t>
            </w:r>
            <w:commentRangeEnd w:id="230"/>
            <w:r w:rsidRPr="00155A48">
              <w:rPr>
                <w:rStyle w:val="Kommentarzeichen"/>
                <w:rFonts w:asciiTheme="minorHAnsi" w:hAnsiTheme="minorHAnsi" w:cstheme="minorHAnsi"/>
              </w:rPr>
              <w:commentReference w:id="230"/>
            </w:r>
            <w:r w:rsidRPr="00155A48">
              <w:rPr>
                <w:rFonts w:asciiTheme="minorHAnsi" w:hAnsiTheme="minorHAnsi" w:cstheme="minorHAnsi"/>
              </w:rPr>
              <w:t>,</w:t>
            </w:r>
            <w:ins w:id="231" w:author="Dialog P Info" w:date="2025-09-08T13:49:00Z">
              <w:r w:rsidR="005B63B0" w:rsidRPr="00155A48">
                <w:rPr>
                  <w:rFonts w:asciiTheme="minorHAnsi" w:hAnsiTheme="minorHAnsi" w:cstheme="minorHAnsi"/>
                </w:rPr>
                <w:t xml:space="preserve"> </w:t>
              </w:r>
            </w:ins>
          </w:p>
        </w:tc>
      </w:tr>
      <w:tr w:rsidR="00A60F51" w:rsidRPr="00155A48" w14:paraId="23E735F7" w14:textId="77777777" w:rsidTr="009B7C85">
        <w:tblPrEx>
          <w:tblW w:w="0" w:type="auto"/>
          <w:tblPrExChange w:id="232" w:author="Dialog P Info" w:date="2025-09-08T13:19:00Z">
            <w:tblPrEx>
              <w:tblW w:w="0" w:type="auto"/>
            </w:tblPrEx>
          </w:tblPrExChange>
        </w:tblPrEx>
        <w:trPr>
          <w:trHeight w:val="1273"/>
        </w:trPr>
        <w:tc>
          <w:tcPr>
            <w:tcW w:w="1513" w:type="dxa"/>
            <w:tcPrChange w:id="233" w:author="Dialog P Info" w:date="2025-09-08T13:19:00Z">
              <w:tcPr>
                <w:tcW w:w="1513" w:type="dxa"/>
                <w:gridSpan w:val="2"/>
              </w:tcPr>
            </w:tcPrChange>
          </w:tcPr>
          <w:p w14:paraId="1FD10818" w14:textId="4A289557" w:rsidR="00A60F51" w:rsidRPr="00155A48" w:rsidRDefault="00A60F51" w:rsidP="00A60F51">
            <w:pPr>
              <w:spacing w:after="160" w:line="259" w:lineRule="auto"/>
              <w:contextualSpacing/>
              <w:rPr>
                <w:rFonts w:asciiTheme="minorHAnsi" w:hAnsiTheme="minorHAnsi" w:cstheme="minorHAnsi"/>
                <w:i/>
                <w:iCs/>
              </w:rPr>
            </w:pPr>
            <w:r w:rsidRPr="00155A48">
              <w:rPr>
                <w:rFonts w:asciiTheme="minorHAnsi" w:hAnsiTheme="minorHAnsi" w:cstheme="minorHAnsi"/>
                <w:i/>
                <w:iCs/>
              </w:rPr>
              <w:t>Bezugnahme zum Anlass</w:t>
            </w:r>
          </w:p>
        </w:tc>
        <w:tc>
          <w:tcPr>
            <w:tcW w:w="9427" w:type="dxa"/>
            <w:tcPrChange w:id="234" w:author="Dialog P Info" w:date="2025-09-08T13:19:00Z">
              <w:tcPr>
                <w:tcW w:w="9427" w:type="dxa"/>
                <w:gridSpan w:val="2"/>
              </w:tcPr>
            </w:tcPrChange>
          </w:tcPr>
          <w:p w14:paraId="31304581" w14:textId="35DA53E0" w:rsidR="00A60F51" w:rsidRPr="00155A48" w:rsidRDefault="00A60F51" w:rsidP="00A60F51">
            <w:pPr>
              <w:spacing w:after="160" w:line="259" w:lineRule="auto"/>
              <w:contextualSpacing/>
              <w:rPr>
                <w:rFonts w:asciiTheme="minorHAnsi" w:hAnsiTheme="minorHAnsi" w:cstheme="minorHAnsi"/>
              </w:rPr>
            </w:pPr>
            <w:r w:rsidRPr="00155A48">
              <w:rPr>
                <w:rFonts w:asciiTheme="minorHAnsi" w:hAnsiTheme="minorHAnsi" w:cstheme="minorHAnsi"/>
              </w:rPr>
              <w:t>wir haben uns heute hier versammelt, um</w:t>
            </w:r>
          </w:p>
        </w:tc>
      </w:tr>
      <w:tr w:rsidR="00A60F51" w:rsidRPr="00155A48" w14:paraId="78115FD4" w14:textId="77777777" w:rsidTr="009B7C85">
        <w:tblPrEx>
          <w:tblW w:w="0" w:type="auto"/>
          <w:tblPrExChange w:id="235" w:author="Dialog P Info" w:date="2025-09-08T13:19:00Z">
            <w:tblPrEx>
              <w:tblW w:w="0" w:type="auto"/>
            </w:tblPrEx>
          </w:tblPrExChange>
        </w:tblPrEx>
        <w:trPr>
          <w:trHeight w:val="1831"/>
        </w:trPr>
        <w:tc>
          <w:tcPr>
            <w:tcW w:w="1513" w:type="dxa"/>
            <w:tcPrChange w:id="236" w:author="Dialog P Info" w:date="2025-09-08T13:19:00Z">
              <w:tcPr>
                <w:tcW w:w="1513" w:type="dxa"/>
                <w:gridSpan w:val="2"/>
              </w:tcPr>
            </w:tcPrChange>
          </w:tcPr>
          <w:p w14:paraId="780DFEDF" w14:textId="2E972403" w:rsidR="00A60F51" w:rsidRPr="00155A48" w:rsidRDefault="00A60F51" w:rsidP="00A60F51">
            <w:pPr>
              <w:spacing w:after="160" w:line="259" w:lineRule="auto"/>
              <w:contextualSpacing/>
              <w:rPr>
                <w:rFonts w:asciiTheme="minorHAnsi" w:hAnsiTheme="minorHAnsi" w:cstheme="minorHAnsi"/>
                <w:i/>
                <w:iCs/>
              </w:rPr>
            </w:pPr>
            <w:r w:rsidRPr="00155A48">
              <w:rPr>
                <w:rFonts w:asciiTheme="minorHAnsi" w:hAnsiTheme="minorHAnsi" w:cstheme="minorHAnsi"/>
                <w:i/>
                <w:iCs/>
              </w:rPr>
              <w:t>Bezugnahme zum Inhalt</w:t>
            </w:r>
          </w:p>
        </w:tc>
        <w:tc>
          <w:tcPr>
            <w:tcW w:w="9427" w:type="dxa"/>
            <w:tcPrChange w:id="237" w:author="Dialog P Info" w:date="2025-09-08T13:19:00Z">
              <w:tcPr>
                <w:tcW w:w="9427" w:type="dxa"/>
                <w:gridSpan w:val="2"/>
              </w:tcPr>
            </w:tcPrChange>
          </w:tcPr>
          <w:p w14:paraId="3FE491FD" w14:textId="77777777" w:rsidR="00A60F51" w:rsidRPr="00155A48" w:rsidRDefault="00A60F51" w:rsidP="00A60F51">
            <w:pPr>
              <w:spacing w:after="160" w:line="259" w:lineRule="auto"/>
              <w:contextualSpacing/>
              <w:rPr>
                <w:rFonts w:asciiTheme="minorHAnsi" w:hAnsiTheme="minorHAnsi" w:cstheme="minorHAnsi"/>
              </w:rPr>
            </w:pPr>
            <w:r w:rsidRPr="00155A48">
              <w:rPr>
                <w:rFonts w:asciiTheme="minorHAnsi" w:hAnsiTheme="minorHAnsi" w:cstheme="minorHAnsi"/>
              </w:rPr>
              <w:t xml:space="preserve">Sie alle kennen den Philosophen Jean-Jacques Rousseau. Der gilt als </w:t>
            </w:r>
          </w:p>
          <w:p w14:paraId="28FEFABD" w14:textId="77777777" w:rsidR="00A60F51" w:rsidRPr="00155A48" w:rsidRDefault="00A60F51" w:rsidP="00A60F51">
            <w:pPr>
              <w:spacing w:after="160" w:line="259" w:lineRule="auto"/>
              <w:contextualSpacing/>
              <w:rPr>
                <w:ins w:id="238" w:author="Dialog P Info" w:date="2025-09-08T13:19:00Z"/>
                <w:rFonts w:asciiTheme="minorHAnsi" w:hAnsiTheme="minorHAnsi" w:cstheme="minorHAnsi"/>
              </w:rPr>
            </w:pPr>
            <w:r w:rsidRPr="00155A48">
              <w:rPr>
                <w:rFonts w:asciiTheme="minorHAnsi" w:hAnsiTheme="minorHAnsi" w:cstheme="minorHAnsi"/>
              </w:rPr>
              <w:t>Er war der Ansicht, dass</w:t>
            </w:r>
          </w:p>
          <w:p w14:paraId="60EB322D" w14:textId="77777777" w:rsidR="009B7C85" w:rsidRPr="00155A48" w:rsidRDefault="009B7C85" w:rsidP="00A60F51">
            <w:pPr>
              <w:spacing w:after="160" w:line="259" w:lineRule="auto"/>
              <w:contextualSpacing/>
              <w:rPr>
                <w:ins w:id="239" w:author="Dialog P Info" w:date="2025-09-08T13:19:00Z"/>
                <w:rFonts w:asciiTheme="minorHAnsi" w:hAnsiTheme="minorHAnsi" w:cstheme="minorHAnsi"/>
              </w:rPr>
            </w:pPr>
          </w:p>
          <w:p w14:paraId="3E4AC4FB" w14:textId="77777777" w:rsidR="009B7C85" w:rsidRPr="00155A48" w:rsidRDefault="009B7C85" w:rsidP="00A60F51">
            <w:pPr>
              <w:spacing w:after="160" w:line="259" w:lineRule="auto"/>
              <w:contextualSpacing/>
              <w:rPr>
                <w:rFonts w:asciiTheme="minorHAnsi" w:hAnsiTheme="minorHAnsi" w:cstheme="minorHAnsi"/>
              </w:rPr>
            </w:pPr>
          </w:p>
          <w:p w14:paraId="4BF7AF6A" w14:textId="1F50FF32" w:rsidR="00A60F51" w:rsidRPr="00155A48" w:rsidRDefault="00A60F51" w:rsidP="00A60F51">
            <w:pPr>
              <w:spacing w:after="160" w:line="259" w:lineRule="auto"/>
              <w:contextualSpacing/>
              <w:rPr>
                <w:rFonts w:asciiTheme="minorHAnsi" w:hAnsiTheme="minorHAnsi" w:cstheme="minorHAnsi"/>
              </w:rPr>
            </w:pPr>
            <w:r w:rsidRPr="00155A48">
              <w:rPr>
                <w:rFonts w:asciiTheme="minorHAnsi" w:hAnsiTheme="minorHAnsi" w:cstheme="minorHAnsi"/>
              </w:rPr>
              <w:t>Ich vertrete eine gegenteilige Ansicht.</w:t>
            </w:r>
          </w:p>
        </w:tc>
      </w:tr>
      <w:tr w:rsidR="00A60F51" w:rsidRPr="00155A48" w14:paraId="1C76FCB1" w14:textId="77777777" w:rsidTr="002A27E7">
        <w:tblPrEx>
          <w:tblW w:w="0" w:type="auto"/>
          <w:tblPrExChange w:id="240" w:author="Dialog P Info" w:date="2025-09-08T13:46:00Z">
            <w:tblPrEx>
              <w:tblW w:w="0" w:type="auto"/>
            </w:tblPrEx>
          </w:tblPrExChange>
        </w:tblPrEx>
        <w:trPr>
          <w:trHeight w:val="2192"/>
        </w:trPr>
        <w:tc>
          <w:tcPr>
            <w:tcW w:w="1513" w:type="dxa"/>
            <w:tcPrChange w:id="241" w:author="Dialog P Info" w:date="2025-09-08T13:46:00Z">
              <w:tcPr>
                <w:tcW w:w="1513" w:type="dxa"/>
                <w:gridSpan w:val="2"/>
              </w:tcPr>
            </w:tcPrChange>
          </w:tcPr>
          <w:p w14:paraId="4D963E8D" w14:textId="5F72740E" w:rsidR="00A60F51" w:rsidRPr="00155A48" w:rsidRDefault="00A60F51" w:rsidP="00A60F51">
            <w:pPr>
              <w:spacing w:after="160" w:line="259" w:lineRule="auto"/>
              <w:contextualSpacing/>
              <w:rPr>
                <w:rFonts w:asciiTheme="minorHAnsi" w:hAnsiTheme="minorHAnsi" w:cstheme="minorHAnsi"/>
                <w:i/>
                <w:iCs/>
              </w:rPr>
            </w:pPr>
            <w:r w:rsidRPr="00155A48">
              <w:rPr>
                <w:rFonts w:asciiTheme="minorHAnsi" w:hAnsiTheme="minorHAnsi" w:cstheme="minorHAnsi"/>
                <w:i/>
                <w:iCs/>
              </w:rPr>
              <w:t>Bezugnahme zu einem Aspekt aus Rousseaus Position und Entgegnung</w:t>
            </w:r>
          </w:p>
        </w:tc>
        <w:tc>
          <w:tcPr>
            <w:tcW w:w="9427" w:type="dxa"/>
            <w:tcPrChange w:id="242" w:author="Dialog P Info" w:date="2025-09-08T13:46:00Z">
              <w:tcPr>
                <w:tcW w:w="9427" w:type="dxa"/>
                <w:gridSpan w:val="2"/>
              </w:tcPr>
            </w:tcPrChange>
          </w:tcPr>
          <w:p w14:paraId="14CBB9D7" w14:textId="77777777" w:rsidR="00A60F51" w:rsidRPr="00155A48" w:rsidRDefault="00A60F51" w:rsidP="00A60F51">
            <w:pPr>
              <w:spacing w:after="160" w:line="259" w:lineRule="auto"/>
              <w:contextualSpacing/>
              <w:rPr>
                <w:rFonts w:asciiTheme="minorHAnsi" w:hAnsiTheme="minorHAnsi" w:cstheme="minorHAnsi"/>
              </w:rPr>
            </w:pPr>
            <w:r w:rsidRPr="00155A48">
              <w:rPr>
                <w:rFonts w:asciiTheme="minorHAnsi" w:hAnsiTheme="minorHAnsi" w:cstheme="minorHAnsi"/>
              </w:rPr>
              <w:t>Rousseau stellt her</w:t>
            </w:r>
            <w:del w:id="243" w:author="Dialog P Info" w:date="2025-09-08T13:19:00Z">
              <w:r w:rsidRPr="00155A48" w:rsidDel="009B7C85">
                <w:rPr>
                  <w:rFonts w:asciiTheme="minorHAnsi" w:hAnsiTheme="minorHAnsi" w:cstheme="minorHAnsi"/>
                </w:rPr>
                <w:delText xml:space="preserve"> </w:delText>
              </w:r>
            </w:del>
            <w:r w:rsidRPr="00155A48">
              <w:rPr>
                <w:rFonts w:asciiTheme="minorHAnsi" w:hAnsiTheme="minorHAnsi" w:cstheme="minorHAnsi"/>
              </w:rPr>
              <w:t>aus, dass</w:t>
            </w:r>
          </w:p>
          <w:p w14:paraId="6A9A465F" w14:textId="77777777" w:rsidR="00A60F51" w:rsidRPr="00155A48" w:rsidRDefault="00A60F51" w:rsidP="00A60F51">
            <w:pPr>
              <w:spacing w:after="160" w:line="259" w:lineRule="auto"/>
              <w:contextualSpacing/>
              <w:rPr>
                <w:ins w:id="244" w:author="Dialog P Info" w:date="2025-09-08T13:19:00Z"/>
                <w:rFonts w:asciiTheme="minorHAnsi" w:hAnsiTheme="minorHAnsi" w:cstheme="minorHAnsi"/>
              </w:rPr>
            </w:pPr>
          </w:p>
          <w:p w14:paraId="6B51A033" w14:textId="77777777" w:rsidR="009B7C85" w:rsidRPr="00155A48" w:rsidRDefault="009B7C85" w:rsidP="00A60F51">
            <w:pPr>
              <w:spacing w:after="160" w:line="259" w:lineRule="auto"/>
              <w:contextualSpacing/>
              <w:rPr>
                <w:rFonts w:asciiTheme="minorHAnsi" w:hAnsiTheme="minorHAnsi" w:cstheme="minorHAnsi"/>
              </w:rPr>
            </w:pPr>
          </w:p>
          <w:p w14:paraId="511A67C8" w14:textId="77777777" w:rsidR="00A60F51" w:rsidRPr="00155A48" w:rsidRDefault="00A60F51" w:rsidP="00A60F51">
            <w:pPr>
              <w:spacing w:after="160" w:line="259" w:lineRule="auto"/>
              <w:contextualSpacing/>
              <w:rPr>
                <w:rFonts w:asciiTheme="minorHAnsi" w:hAnsiTheme="minorHAnsi" w:cstheme="minorHAnsi"/>
              </w:rPr>
            </w:pPr>
          </w:p>
          <w:p w14:paraId="17EA8EDA" w14:textId="57CC2B22" w:rsidR="00A60F51" w:rsidRPr="00155A48" w:rsidRDefault="00A60F51" w:rsidP="00A60F51">
            <w:pPr>
              <w:spacing w:after="160" w:line="259" w:lineRule="auto"/>
              <w:contextualSpacing/>
              <w:rPr>
                <w:rFonts w:asciiTheme="minorHAnsi" w:hAnsiTheme="minorHAnsi" w:cstheme="minorHAnsi"/>
              </w:rPr>
            </w:pPr>
            <w:r w:rsidRPr="00155A48">
              <w:rPr>
                <w:rFonts w:asciiTheme="minorHAnsi" w:hAnsiTheme="minorHAnsi" w:cstheme="minorHAnsi"/>
              </w:rPr>
              <w:t>Ich sehe das anders, denn</w:t>
            </w:r>
          </w:p>
        </w:tc>
      </w:tr>
      <w:tr w:rsidR="00A60F51" w:rsidRPr="00155A48" w14:paraId="6E4FE8A7" w14:textId="77777777" w:rsidTr="009B7C85">
        <w:tblPrEx>
          <w:tblW w:w="0" w:type="auto"/>
          <w:tblPrExChange w:id="245" w:author="Dialog P Info" w:date="2025-09-08T13:20:00Z">
            <w:tblPrEx>
              <w:tblW w:w="0" w:type="auto"/>
            </w:tblPrEx>
          </w:tblPrExChange>
        </w:tblPrEx>
        <w:trPr>
          <w:trHeight w:val="2119"/>
        </w:trPr>
        <w:tc>
          <w:tcPr>
            <w:tcW w:w="1513" w:type="dxa"/>
            <w:tcPrChange w:id="246" w:author="Dialog P Info" w:date="2025-09-08T13:20:00Z">
              <w:tcPr>
                <w:tcW w:w="1513" w:type="dxa"/>
                <w:gridSpan w:val="2"/>
              </w:tcPr>
            </w:tcPrChange>
          </w:tcPr>
          <w:p w14:paraId="1BC8CE52" w14:textId="210F84C7" w:rsidR="00A60F51" w:rsidRPr="00155A48" w:rsidRDefault="00A60F51" w:rsidP="00A60F51">
            <w:pPr>
              <w:spacing w:after="160" w:line="259" w:lineRule="auto"/>
              <w:contextualSpacing/>
              <w:rPr>
                <w:rFonts w:asciiTheme="minorHAnsi" w:hAnsiTheme="minorHAnsi" w:cstheme="minorHAnsi"/>
                <w:i/>
                <w:iCs/>
              </w:rPr>
            </w:pPr>
            <w:r w:rsidRPr="00155A48">
              <w:rPr>
                <w:rFonts w:asciiTheme="minorHAnsi" w:hAnsiTheme="minorHAnsi" w:cstheme="minorHAnsi"/>
                <w:i/>
                <w:iCs/>
              </w:rPr>
              <w:t xml:space="preserve">Bezugnahme zu einem </w:t>
            </w:r>
            <w:proofErr w:type="gramStart"/>
            <w:r w:rsidRPr="00155A48">
              <w:rPr>
                <w:rFonts w:asciiTheme="minorHAnsi" w:hAnsiTheme="minorHAnsi" w:cstheme="minorHAnsi"/>
                <w:i/>
                <w:iCs/>
              </w:rPr>
              <w:t>weiteren  Aspekt</w:t>
            </w:r>
            <w:proofErr w:type="gramEnd"/>
            <w:r w:rsidRPr="00155A48">
              <w:rPr>
                <w:rFonts w:asciiTheme="minorHAnsi" w:hAnsiTheme="minorHAnsi" w:cstheme="minorHAnsi"/>
                <w:i/>
                <w:iCs/>
              </w:rPr>
              <w:t xml:space="preserve"> aus Rousseaus Position und Entgegnung</w:t>
            </w:r>
          </w:p>
        </w:tc>
        <w:tc>
          <w:tcPr>
            <w:tcW w:w="9427" w:type="dxa"/>
            <w:tcPrChange w:id="247" w:author="Dialog P Info" w:date="2025-09-08T13:20:00Z">
              <w:tcPr>
                <w:tcW w:w="9427" w:type="dxa"/>
                <w:gridSpan w:val="2"/>
              </w:tcPr>
            </w:tcPrChange>
          </w:tcPr>
          <w:p w14:paraId="31F22D86" w14:textId="77777777" w:rsidR="00A60F51" w:rsidRPr="00155A48" w:rsidRDefault="00A60F51" w:rsidP="00A60F51">
            <w:pPr>
              <w:spacing w:after="160" w:line="259" w:lineRule="auto"/>
              <w:contextualSpacing/>
              <w:rPr>
                <w:rFonts w:asciiTheme="minorHAnsi" w:hAnsiTheme="minorHAnsi" w:cstheme="minorHAnsi"/>
              </w:rPr>
            </w:pPr>
            <w:r w:rsidRPr="00155A48">
              <w:rPr>
                <w:rFonts w:asciiTheme="minorHAnsi" w:hAnsiTheme="minorHAnsi" w:cstheme="minorHAnsi"/>
              </w:rPr>
              <w:t>Rousseau behauptet außerdem, dass</w:t>
            </w:r>
          </w:p>
          <w:p w14:paraId="6F3F65AF" w14:textId="77777777" w:rsidR="00A60F51" w:rsidRPr="00155A48" w:rsidRDefault="00A60F51" w:rsidP="00A60F51">
            <w:pPr>
              <w:spacing w:after="160" w:line="259" w:lineRule="auto"/>
              <w:contextualSpacing/>
              <w:rPr>
                <w:rFonts w:asciiTheme="minorHAnsi" w:hAnsiTheme="minorHAnsi" w:cstheme="minorHAnsi"/>
              </w:rPr>
            </w:pPr>
          </w:p>
          <w:p w14:paraId="49D361A9" w14:textId="77777777" w:rsidR="00A60F51" w:rsidRPr="00155A48" w:rsidRDefault="00A60F51" w:rsidP="00A60F51">
            <w:pPr>
              <w:spacing w:after="160" w:line="259" w:lineRule="auto"/>
              <w:contextualSpacing/>
              <w:rPr>
                <w:rFonts w:asciiTheme="minorHAnsi" w:hAnsiTheme="minorHAnsi" w:cstheme="minorHAnsi"/>
              </w:rPr>
            </w:pPr>
          </w:p>
          <w:p w14:paraId="088F41F4" w14:textId="77777777" w:rsidR="00A60F51" w:rsidRPr="00155A48" w:rsidRDefault="00A60F51" w:rsidP="00A60F51">
            <w:pPr>
              <w:spacing w:after="160" w:line="259" w:lineRule="auto"/>
              <w:contextualSpacing/>
              <w:rPr>
                <w:rFonts w:asciiTheme="minorHAnsi" w:hAnsiTheme="minorHAnsi" w:cstheme="minorHAnsi"/>
              </w:rPr>
            </w:pPr>
          </w:p>
          <w:p w14:paraId="019FE63A" w14:textId="4F01B284" w:rsidR="00A60F51" w:rsidRPr="00155A48" w:rsidRDefault="00A60F51" w:rsidP="00A60F51">
            <w:pPr>
              <w:spacing w:after="160" w:line="259" w:lineRule="auto"/>
              <w:contextualSpacing/>
              <w:rPr>
                <w:rFonts w:asciiTheme="minorHAnsi" w:hAnsiTheme="minorHAnsi" w:cstheme="minorHAnsi"/>
              </w:rPr>
            </w:pPr>
            <w:r w:rsidRPr="00155A48">
              <w:rPr>
                <w:rFonts w:asciiTheme="minorHAnsi" w:hAnsiTheme="minorHAnsi" w:cstheme="minorHAnsi"/>
              </w:rPr>
              <w:t>Auch hier kann ich nicht zustimmen, denn</w:t>
            </w:r>
          </w:p>
        </w:tc>
      </w:tr>
      <w:tr w:rsidR="00A60F51" w:rsidRPr="00155A48" w14:paraId="3AFFA9A7" w14:textId="77777777" w:rsidTr="004F00C3">
        <w:tc>
          <w:tcPr>
            <w:tcW w:w="1513" w:type="dxa"/>
          </w:tcPr>
          <w:p w14:paraId="0A9D479B" w14:textId="2D4CA173" w:rsidR="00A60F51" w:rsidRPr="00155A48" w:rsidRDefault="00A60F51" w:rsidP="00A60F51">
            <w:pPr>
              <w:spacing w:after="160" w:line="259" w:lineRule="auto"/>
              <w:contextualSpacing/>
              <w:rPr>
                <w:rFonts w:asciiTheme="minorHAnsi" w:hAnsiTheme="minorHAnsi" w:cstheme="minorHAnsi"/>
                <w:i/>
                <w:iCs/>
              </w:rPr>
            </w:pPr>
            <w:r w:rsidRPr="00155A48">
              <w:rPr>
                <w:rFonts w:asciiTheme="minorHAnsi" w:hAnsiTheme="minorHAnsi" w:cstheme="minorHAnsi"/>
                <w:i/>
                <w:iCs/>
              </w:rPr>
              <w:t>Einbringen eines eigenen Vorschlags</w:t>
            </w:r>
          </w:p>
        </w:tc>
        <w:tc>
          <w:tcPr>
            <w:tcW w:w="9427" w:type="dxa"/>
          </w:tcPr>
          <w:p w14:paraId="0132008B" w14:textId="77777777" w:rsidR="00A60F51" w:rsidRPr="00155A48" w:rsidRDefault="00A60F51" w:rsidP="00A60F51">
            <w:pPr>
              <w:spacing w:after="160" w:line="259" w:lineRule="auto"/>
              <w:contextualSpacing/>
              <w:rPr>
                <w:rFonts w:asciiTheme="minorHAnsi" w:hAnsiTheme="minorHAnsi" w:cstheme="minorHAnsi"/>
              </w:rPr>
            </w:pPr>
            <w:r w:rsidRPr="00155A48">
              <w:rPr>
                <w:rFonts w:asciiTheme="minorHAnsi" w:hAnsiTheme="minorHAnsi" w:cstheme="minorHAnsi"/>
              </w:rPr>
              <w:t>Ich glaube, wenn wir die repräsentative Demokratie weiterentwickeln wollen, dann sollten wir</w:t>
            </w:r>
          </w:p>
          <w:p w14:paraId="48D1E278" w14:textId="77777777" w:rsidR="00A60F51" w:rsidRPr="00155A48" w:rsidRDefault="00A60F51" w:rsidP="00A60F51">
            <w:pPr>
              <w:spacing w:after="160" w:line="259" w:lineRule="auto"/>
              <w:contextualSpacing/>
              <w:rPr>
                <w:rFonts w:asciiTheme="minorHAnsi" w:hAnsiTheme="minorHAnsi" w:cstheme="minorHAnsi"/>
              </w:rPr>
            </w:pPr>
          </w:p>
          <w:p w14:paraId="47AA45F6" w14:textId="77777777" w:rsidR="00A60F51" w:rsidRPr="00155A48" w:rsidRDefault="00A60F51" w:rsidP="00A60F51">
            <w:pPr>
              <w:spacing w:after="160" w:line="259" w:lineRule="auto"/>
              <w:contextualSpacing/>
              <w:rPr>
                <w:rFonts w:asciiTheme="minorHAnsi" w:hAnsiTheme="minorHAnsi" w:cstheme="minorHAnsi"/>
              </w:rPr>
            </w:pPr>
          </w:p>
          <w:p w14:paraId="2EB51C9A" w14:textId="77777777" w:rsidR="00A60F51" w:rsidRPr="00155A48" w:rsidRDefault="00A60F51" w:rsidP="00A60F51">
            <w:pPr>
              <w:spacing w:after="160" w:line="259" w:lineRule="auto"/>
              <w:contextualSpacing/>
              <w:rPr>
                <w:ins w:id="248" w:author="Dialog P Info" w:date="2025-09-08T13:20:00Z"/>
                <w:rFonts w:asciiTheme="minorHAnsi" w:hAnsiTheme="minorHAnsi" w:cstheme="minorHAnsi"/>
              </w:rPr>
            </w:pPr>
            <w:r w:rsidRPr="00155A48">
              <w:rPr>
                <w:rFonts w:asciiTheme="minorHAnsi" w:hAnsiTheme="minorHAnsi" w:cstheme="minorHAnsi"/>
              </w:rPr>
              <w:t>Das halte ich für eine gute Idee, denn</w:t>
            </w:r>
          </w:p>
          <w:p w14:paraId="4ED0CAC4" w14:textId="258BFA6E" w:rsidR="009B7C85" w:rsidRPr="00155A48" w:rsidRDefault="009B7C85" w:rsidP="00A60F51">
            <w:pPr>
              <w:spacing w:after="160" w:line="259" w:lineRule="auto"/>
              <w:contextualSpacing/>
              <w:rPr>
                <w:rFonts w:asciiTheme="minorHAnsi" w:hAnsiTheme="minorHAnsi" w:cstheme="minorHAnsi"/>
              </w:rPr>
            </w:pPr>
          </w:p>
        </w:tc>
      </w:tr>
      <w:tr w:rsidR="004F00C3" w:rsidRPr="00155A48" w14:paraId="5BF06604" w14:textId="77777777" w:rsidTr="004F00C3">
        <w:tc>
          <w:tcPr>
            <w:tcW w:w="1513" w:type="dxa"/>
          </w:tcPr>
          <w:p w14:paraId="11360ED0" w14:textId="14FA64E6" w:rsidR="004F00C3" w:rsidRPr="00155A48" w:rsidRDefault="004F00C3" w:rsidP="00A60F51">
            <w:pPr>
              <w:spacing w:after="160" w:line="259" w:lineRule="auto"/>
              <w:contextualSpacing/>
              <w:rPr>
                <w:rFonts w:asciiTheme="minorHAnsi" w:hAnsiTheme="minorHAnsi" w:cstheme="minorHAnsi"/>
                <w:i/>
                <w:iCs/>
              </w:rPr>
            </w:pPr>
            <w:r w:rsidRPr="00155A48">
              <w:rPr>
                <w:rFonts w:asciiTheme="minorHAnsi" w:hAnsiTheme="minorHAnsi" w:cstheme="minorHAnsi"/>
                <w:i/>
                <w:iCs/>
              </w:rPr>
              <w:t>Fazit</w:t>
            </w:r>
          </w:p>
        </w:tc>
        <w:tc>
          <w:tcPr>
            <w:tcW w:w="9427" w:type="dxa"/>
          </w:tcPr>
          <w:p w14:paraId="1392E680" w14:textId="7376BD0D" w:rsidR="009B7C85" w:rsidRPr="00155A48" w:rsidRDefault="004F00C3" w:rsidP="00A60F51">
            <w:pPr>
              <w:spacing w:after="160" w:line="259" w:lineRule="auto"/>
              <w:contextualSpacing/>
              <w:rPr>
                <w:ins w:id="249" w:author="Dialog P Info" w:date="2025-09-08T13:20:00Z"/>
                <w:rFonts w:asciiTheme="minorHAnsi" w:hAnsiTheme="minorHAnsi" w:cstheme="minorHAnsi"/>
              </w:rPr>
            </w:pPr>
            <w:r w:rsidRPr="00155A48">
              <w:rPr>
                <w:rFonts w:asciiTheme="minorHAnsi" w:hAnsiTheme="minorHAnsi" w:cstheme="minorHAnsi"/>
              </w:rPr>
              <w:t>Zusammenfassend kann ich daher sagen, dass</w:t>
            </w:r>
          </w:p>
          <w:p w14:paraId="61E2FC28" w14:textId="14B2F48C" w:rsidR="009B7C85" w:rsidRPr="00155A48" w:rsidRDefault="009B7C85" w:rsidP="00A60F51">
            <w:pPr>
              <w:spacing w:after="160" w:line="259" w:lineRule="auto"/>
              <w:contextualSpacing/>
              <w:rPr>
                <w:rFonts w:asciiTheme="minorHAnsi" w:hAnsiTheme="minorHAnsi" w:cstheme="minorHAnsi"/>
              </w:rPr>
            </w:pPr>
          </w:p>
        </w:tc>
      </w:tr>
    </w:tbl>
    <w:p w14:paraId="36DF2A7F" w14:textId="77777777" w:rsidR="00AD28BB" w:rsidRDefault="00AD28BB" w:rsidP="00A60F51">
      <w:pPr>
        <w:widowControl/>
        <w:autoSpaceDE/>
        <w:autoSpaceDN/>
        <w:spacing w:after="160" w:line="259" w:lineRule="auto"/>
        <w:contextualSpacing/>
        <w:rPr>
          <w:rFonts w:asciiTheme="minorHAnsi" w:hAnsiTheme="minorHAnsi" w:cstheme="minorHAnsi"/>
          <w:b/>
          <w:bCs/>
          <w:sz w:val="24"/>
          <w:szCs w:val="24"/>
        </w:rPr>
        <w:sectPr w:rsidR="00AD28BB" w:rsidSect="00276B5C">
          <w:headerReference w:type="default" r:id="rId15"/>
          <w:footerReference w:type="default" r:id="rId16"/>
          <w:pgSz w:w="11910" w:h="16840"/>
          <w:pgMar w:top="1196" w:right="1134" w:bottom="851" w:left="1134" w:header="720" w:footer="720" w:gutter="0"/>
          <w:cols w:space="720"/>
        </w:sectPr>
      </w:pPr>
    </w:p>
    <w:p w14:paraId="7B259216" w14:textId="77777777" w:rsidR="00AD28BB" w:rsidRDefault="00AD28BB" w:rsidP="00A60F51">
      <w:pPr>
        <w:widowControl/>
        <w:autoSpaceDE/>
        <w:autoSpaceDN/>
        <w:spacing w:after="160" w:line="259" w:lineRule="auto"/>
        <w:contextualSpacing/>
        <w:rPr>
          <w:rFonts w:asciiTheme="minorHAnsi" w:hAnsiTheme="minorHAnsi" w:cstheme="minorHAnsi"/>
          <w:b/>
          <w:bCs/>
          <w:sz w:val="24"/>
          <w:szCs w:val="24"/>
        </w:rPr>
      </w:pPr>
    </w:p>
    <w:p w14:paraId="73A15592" w14:textId="2D3F9435" w:rsidR="00A60F51" w:rsidRPr="00AD28BB" w:rsidRDefault="00AD28BB" w:rsidP="00A60F51">
      <w:pPr>
        <w:widowControl/>
        <w:autoSpaceDE/>
        <w:autoSpaceDN/>
        <w:spacing w:after="160" w:line="259" w:lineRule="auto"/>
        <w:contextualSpacing/>
        <w:rPr>
          <w:rFonts w:asciiTheme="minorHAnsi" w:hAnsiTheme="minorHAnsi" w:cstheme="minorHAnsi"/>
          <w:b/>
          <w:bCs/>
          <w:sz w:val="24"/>
          <w:szCs w:val="24"/>
        </w:rPr>
      </w:pPr>
      <w:r w:rsidRPr="00AD28BB">
        <w:rPr>
          <w:rFonts w:asciiTheme="minorHAnsi" w:hAnsiTheme="minorHAnsi" w:cstheme="minorHAnsi"/>
          <w:b/>
          <w:bCs/>
          <w:sz w:val="24"/>
          <w:szCs w:val="24"/>
        </w:rPr>
        <w:t>Feedbackbogen</w:t>
      </w:r>
    </w:p>
    <w:p w14:paraId="3987D440" w14:textId="77777777" w:rsidR="00AD28BB" w:rsidRPr="00155A48" w:rsidRDefault="00AD28BB" w:rsidP="00A60F51">
      <w:pPr>
        <w:widowControl/>
        <w:autoSpaceDE/>
        <w:autoSpaceDN/>
        <w:spacing w:after="160" w:line="259" w:lineRule="auto"/>
        <w:contextualSpacing/>
        <w:rPr>
          <w:rFonts w:asciiTheme="minorHAnsi" w:hAnsiTheme="minorHAnsi" w:cstheme="minorHAnsi"/>
        </w:rPr>
      </w:pPr>
    </w:p>
    <w:p w14:paraId="74949644" w14:textId="4D2649D5" w:rsidR="00A60F51" w:rsidRPr="00155A48" w:rsidDel="00342A63" w:rsidRDefault="00A60F51" w:rsidP="00A60F51">
      <w:pPr>
        <w:widowControl/>
        <w:autoSpaceDE/>
        <w:autoSpaceDN/>
        <w:spacing w:after="160" w:line="259" w:lineRule="auto"/>
        <w:contextualSpacing/>
        <w:rPr>
          <w:del w:id="253" w:author="Dialog P Info" w:date="2025-09-08T13:46:00Z"/>
          <w:rFonts w:asciiTheme="minorHAnsi" w:hAnsiTheme="minorHAnsi" w:cstheme="minorHAnsi"/>
        </w:rPr>
      </w:pPr>
    </w:p>
    <w:p w14:paraId="43DCE1BB" w14:textId="6A5267F5" w:rsidR="00FD1E42" w:rsidRPr="00155A48" w:rsidDel="009B7C85" w:rsidRDefault="00FD1E42" w:rsidP="00FD1E42">
      <w:pPr>
        <w:pStyle w:val="Listenabsatz"/>
        <w:rPr>
          <w:del w:id="254" w:author="Dialog P Info" w:date="2025-09-08T13:21:00Z"/>
          <w:rFonts w:asciiTheme="minorHAnsi" w:hAnsiTheme="minorHAnsi" w:cstheme="minorHAnsi"/>
        </w:rPr>
      </w:pPr>
    </w:p>
    <w:p w14:paraId="0E884A2B" w14:textId="22DA2742" w:rsidR="00FD1E42" w:rsidRPr="00155A48" w:rsidDel="009B7C85" w:rsidRDefault="00FD1E42" w:rsidP="00FD1E42">
      <w:pPr>
        <w:rPr>
          <w:del w:id="255" w:author="Dialog P Info" w:date="2025-09-08T13:21:00Z"/>
          <w:rFonts w:asciiTheme="minorHAnsi" w:hAnsiTheme="minorHAnsi" w:cstheme="minorHAnsi"/>
        </w:rPr>
      </w:pPr>
    </w:p>
    <w:p w14:paraId="6FA0FAF5" w14:textId="3703F919" w:rsidR="003D5FF0" w:rsidRPr="00155A48" w:rsidDel="009B7C85" w:rsidRDefault="003D5FF0" w:rsidP="00FD1E42">
      <w:pPr>
        <w:rPr>
          <w:del w:id="256" w:author="Dialog P Info" w:date="2025-09-08T13:20:00Z"/>
          <w:rFonts w:asciiTheme="minorHAnsi" w:hAnsiTheme="minorHAnsi" w:cstheme="minorHAnsi"/>
        </w:rPr>
      </w:pPr>
    </w:p>
    <w:p w14:paraId="6041D3A3" w14:textId="3AAA2EA1" w:rsidR="003D5FF0" w:rsidRPr="00155A48" w:rsidDel="009B7C85" w:rsidRDefault="003D5FF0">
      <w:pPr>
        <w:rPr>
          <w:del w:id="257" w:author="Dialog P Info" w:date="2025-09-08T13:20:00Z"/>
          <w:rFonts w:asciiTheme="minorHAnsi" w:hAnsiTheme="minorHAnsi" w:cstheme="minorHAnsi"/>
        </w:rPr>
      </w:pPr>
      <w:del w:id="258" w:author="Dialog P Info" w:date="2025-09-08T13:20:00Z">
        <w:r w:rsidRPr="00155A48" w:rsidDel="009B7C85">
          <w:rPr>
            <w:rFonts w:asciiTheme="minorHAnsi" w:hAnsiTheme="minorHAnsi" w:cstheme="minorHAnsi"/>
          </w:rPr>
          <w:br w:type="page"/>
        </w:r>
      </w:del>
    </w:p>
    <w:p w14:paraId="7727C619" w14:textId="4B80C512" w:rsidR="003D5FF0" w:rsidRPr="00155A48" w:rsidDel="009B7C85" w:rsidRDefault="003D5FF0" w:rsidP="00FD1E42">
      <w:pPr>
        <w:rPr>
          <w:del w:id="259" w:author="Dialog P Info" w:date="2025-09-08T13:20:00Z"/>
          <w:rFonts w:asciiTheme="minorHAnsi" w:hAnsiTheme="minorHAnsi" w:cstheme="minorHAnsi"/>
        </w:rPr>
      </w:pPr>
    </w:p>
    <w:p w14:paraId="1960E1D7" w14:textId="1B31EC0C" w:rsidR="003D5FF0" w:rsidRPr="00155A48" w:rsidDel="00342A63" w:rsidRDefault="003D5FF0" w:rsidP="003D5FF0">
      <w:pPr>
        <w:tabs>
          <w:tab w:val="left" w:pos="8248"/>
        </w:tabs>
        <w:ind w:left="858"/>
        <w:rPr>
          <w:del w:id="260" w:author="Dialog P Info" w:date="2025-09-08T13:46:00Z"/>
          <w:rFonts w:asciiTheme="minorHAnsi" w:hAnsiTheme="minorHAnsi" w:cstheme="minorHAnsi"/>
          <w:sz w:val="20"/>
        </w:rPr>
      </w:pPr>
      <w:del w:id="261" w:author="Dialog P Info" w:date="2025-09-08T13:21:00Z">
        <w:r w:rsidRPr="00155A48" w:rsidDel="009B7C85">
          <w:rPr>
            <w:rFonts w:asciiTheme="minorHAnsi" w:hAnsiTheme="minorHAnsi" w:cstheme="minorHAnsi"/>
            <w:noProof/>
            <w:position w:val="26"/>
            <w:sz w:val="20"/>
          </w:rPr>
          <mc:AlternateContent>
            <mc:Choice Requires="wps">
              <w:drawing>
                <wp:inline distT="0" distB="0" distL="0" distR="0" wp14:anchorId="34C4B58B" wp14:editId="10A7FA65">
                  <wp:extent cx="355600" cy="240029"/>
                  <wp:effectExtent l="9525" t="0" r="0" b="7620"/>
                  <wp:docPr id="1951034533" name="Text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5600" cy="240029"/>
                          </a:xfrm>
                          <a:prstGeom prst="rect">
                            <a:avLst/>
                          </a:prstGeom>
                          <a:ln w="9525">
                            <a:solidFill>
                              <a:srgbClr val="000000"/>
                            </a:solidFill>
                            <a:prstDash val="solid"/>
                          </a:ln>
                        </wps:spPr>
                        <wps:txbx>
                          <w:txbxContent>
                            <w:p w14:paraId="61A5314B" w14:textId="57277D8A" w:rsidR="003D5FF0" w:rsidRDefault="003D5FF0" w:rsidP="003D5FF0">
                              <w:pPr>
                                <w:spacing w:before="54"/>
                                <w:ind w:left="142"/>
                                <w:rPr>
                                  <w:sz w:val="18"/>
                                </w:rPr>
                              </w:pPr>
                              <w:r>
                                <w:rPr>
                                  <w:spacing w:val="-5"/>
                                  <w:sz w:val="18"/>
                                </w:rPr>
                                <w:t>M3</w:t>
                              </w:r>
                            </w:p>
                          </w:txbxContent>
                        </wps:txbx>
                        <wps:bodyPr wrap="square" lIns="0" tIns="0" rIns="0" bIns="0" rtlCol="0">
                          <a:noAutofit/>
                        </wps:bodyPr>
                      </wps:wsp>
                    </a:graphicData>
                  </a:graphic>
                </wp:inline>
              </w:drawing>
            </mc:Choice>
            <mc:Fallback>
              <w:pict>
                <v:shape w14:anchorId="34C4B58B" id="_x0000_s1027" type="#_x0000_t202" style="width:28pt;height:18.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" filled="f">
                  <v:path arrowok="t"/>
                  <v:textbox inset="0,0,0,0">
                    <w:txbxContent>
                      <w:p w14:paraId="61A5314B" w14:textId="57277D8A" w:rsidR="003D5FF0" w:rsidRDefault="003D5FF0" w:rsidP="003D5FF0">
                        <w:pPr>
                          <w:spacing w:before="54"/>
                          <w:ind w:left="142"/>
                          <w:rPr>
                            <w:sz w:val="18"/>
                          </w:rPr>
                        </w:pPr>
                        <w:r>
                          <w:rPr>
                            <w:spacing w:val="-5"/>
                            <w:sz w:val="18"/>
                          </w:rPr>
                          <w:t>M3</w:t>
                        </w:r>
                      </w:p>
                    </w:txbxContent>
                  </v:textbox>
                  <w10:anchorlock/>
                </v:shape>
              </w:pict>
            </mc:Fallback>
          </mc:AlternateContent>
        </w:r>
      </w:del>
      <w:del w:id="262" w:author="Dialog P Info" w:date="2025-09-08T13:46:00Z">
        <w:r w:rsidRPr="00155A48" w:rsidDel="00342A63">
          <w:rPr>
            <w:rFonts w:asciiTheme="minorHAnsi" w:hAnsiTheme="minorHAnsi" w:cstheme="minorHAnsi"/>
            <w:position w:val="26"/>
            <w:sz w:val="20"/>
          </w:rPr>
          <w:tab/>
        </w:r>
      </w:del>
      <w:del w:id="263" w:author="Dialog P Info" w:date="2025-09-08T13:21:00Z">
        <w:r w:rsidRPr="00155A48" w:rsidDel="009B7C85">
          <w:rPr>
            <w:rFonts w:asciiTheme="minorHAnsi" w:hAnsiTheme="minorHAnsi" w:cstheme="minorHAnsi"/>
            <w:noProof/>
            <w:sz w:val="20"/>
          </w:rPr>
          <w:drawing>
            <wp:inline distT="0" distB="0" distL="0" distR="0" wp14:anchorId="2A7379F3" wp14:editId="57161F34">
              <wp:extent cx="1314133" cy="498728"/>
              <wp:effectExtent l="0" t="0" r="0" b="0"/>
              <wp:docPr id="1651769101" name="Image 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8" name="Image 48"/>
                      <pic:cNvPicPr/>
                    </pic:nvPicPr>
                    <pic:blipFill>
                      <a:blip r:embed="rId14" cstate="print"/>
                      <a:stretch>
                        <a:fillRect/>
                      </a:stretch>
                    </pic:blipFill>
                    <pic:spPr>
                      <a:xfrm>
                        <a:off x="0" y="0"/>
                        <a:ext cx="1314133" cy="498728"/>
                      </a:xfrm>
                      <a:prstGeom prst="rect">
                        <a:avLst/>
                      </a:prstGeom>
                    </pic:spPr>
                  </pic:pic>
                </a:graphicData>
              </a:graphic>
            </wp:inline>
          </w:drawing>
        </w:r>
      </w:del>
    </w:p>
    <w:p w14:paraId="66302FC3" w14:textId="28AAFE59" w:rsidR="003D5FF0" w:rsidRPr="00155A48" w:rsidDel="00342A63" w:rsidRDefault="003D5FF0">
      <w:pPr>
        <w:tabs>
          <w:tab w:val="left" w:pos="8248"/>
        </w:tabs>
        <w:ind w:left="858"/>
        <w:rPr>
          <w:del w:id="264" w:author="Dialog P Info" w:date="2025-09-08T13:46:00Z"/>
          <w:rFonts w:asciiTheme="minorHAnsi" w:hAnsiTheme="minorHAnsi" w:cstheme="minorHAnsi"/>
        </w:rPr>
        <w:pPrChange w:id="265" w:author="Dialog P Info" w:date="2025-09-08T13:46:00Z">
          <w:pPr/>
        </w:pPrChange>
      </w:pPr>
    </w:p>
    <w:tbl>
      <w:tblPr>
        <w:tblStyle w:val="EinfacheTabelle1"/>
        <w:tblW w:w="0" w:type="auto"/>
        <w:tblLook w:val="04A0" w:firstRow="1" w:lastRow="0" w:firstColumn="1" w:lastColumn="0" w:noHBand="0" w:noVBand="1"/>
        <w:tblPrChange w:id="266" w:author="Dialog P Info" w:date="2025-09-08T13:33:00Z">
          <w:tblPr>
            <w:tblStyle w:val="EinfacheTabelle1"/>
            <w:tblW w:w="0" w:type="auto"/>
            <w:tblLook w:val="04A0" w:firstRow="1" w:lastRow="0" w:firstColumn="1" w:lastColumn="0" w:noHBand="0" w:noVBand="1"/>
          </w:tblPr>
        </w:tblPrChange>
      </w:tblPr>
      <w:tblGrid>
        <w:gridCol w:w="394"/>
        <w:gridCol w:w="5479"/>
        <w:gridCol w:w="1840"/>
        <w:gridCol w:w="1919"/>
        <w:tblGridChange w:id="267">
          <w:tblGrid>
            <w:gridCol w:w="421"/>
            <w:gridCol w:w="6237"/>
            <w:gridCol w:w="1645"/>
            <w:gridCol w:w="1449"/>
          </w:tblGrid>
        </w:tblGridChange>
      </w:tblGrid>
      <w:tr w:rsidR="00FD1E42" w:rsidRPr="00155A48" w14:paraId="53CBF57F" w14:textId="77777777" w:rsidTr="00276B5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7" w:type="dxa"/>
            <w:tcPrChange w:id="268" w:author="Dialog P Info" w:date="2025-09-08T13:33:00Z">
              <w:tcPr>
                <w:tcW w:w="421" w:type="dxa"/>
              </w:tcPr>
            </w:tcPrChange>
          </w:tcPr>
          <w:p w14:paraId="1D921E54" w14:textId="77777777" w:rsidR="00FD1E42" w:rsidRPr="00155A48" w:rsidRDefault="00FD1E42" w:rsidP="00B238CE">
            <w:pPr>
              <w:cnfStyle w:val="101000000000" w:firstRow="1" w:lastRow="0" w:firstColumn="1" w:lastColumn="0" w:oddVBand="0" w:evenVBand="0" w:oddHBand="0" w:evenHBand="0" w:firstRowFirstColumn="0" w:firstRowLastColumn="0" w:lastRowFirstColumn="0" w:lastRowLastColumn="0"/>
              <w:rPr>
                <w:rFonts w:asciiTheme="minorHAnsi" w:hAnsiTheme="minorHAnsi" w:cstheme="minorHAnsi"/>
                <w:b w:val="0"/>
                <w:bCs w:val="0"/>
                <w:sz w:val="24"/>
                <w:szCs w:val="24"/>
                <w:rPrChange w:id="269" w:author="Dialog P Info" w:date="2025-09-08T13:47:00Z">
                  <w:rPr>
                    <w:rFonts w:ascii="Verdana" w:hAnsi="Verdana"/>
                    <w:b w:val="0"/>
                    <w:bCs w:val="0"/>
                  </w:rPr>
                </w:rPrChange>
              </w:rPr>
            </w:pPr>
          </w:p>
        </w:tc>
        <w:tc>
          <w:tcPr>
            <w:tcW w:w="6472" w:type="dxa"/>
            <w:tcPrChange w:id="270" w:author="Dialog P Info" w:date="2025-09-08T13:33:00Z">
              <w:tcPr>
                <w:tcW w:w="6237" w:type="dxa"/>
              </w:tcPr>
            </w:tcPrChange>
          </w:tcPr>
          <w:p w14:paraId="09A233AB" w14:textId="42FA9AB6" w:rsidR="00FD1E42" w:rsidRPr="00155A48" w:rsidRDefault="003D5FF0" w:rsidP="00B238CE">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4"/>
                <w:szCs w:val="24"/>
                <w:rPrChange w:id="271" w:author="Dialog P Info" w:date="2025-09-08T13:47:00Z">
                  <w:rPr>
                    <w:rFonts w:ascii="Verdana" w:hAnsi="Verdana"/>
                  </w:rPr>
                </w:rPrChange>
              </w:rPr>
            </w:pPr>
            <w:r w:rsidRPr="00155A48">
              <w:rPr>
                <w:rFonts w:asciiTheme="minorHAnsi" w:hAnsiTheme="minorHAnsi" w:cstheme="minorHAnsi"/>
                <w:sz w:val="24"/>
                <w:szCs w:val="24"/>
                <w:rPrChange w:id="272" w:author="Dialog P Info" w:date="2025-09-08T13:47:00Z">
                  <w:rPr>
                    <w:rFonts w:ascii="Verdana" w:hAnsi="Verdana"/>
                  </w:rPr>
                </w:rPrChange>
              </w:rPr>
              <w:t>Die Schülerin/der Schüler…</w:t>
            </w:r>
          </w:p>
        </w:tc>
        <w:tc>
          <w:tcPr>
            <w:tcW w:w="2037" w:type="dxa"/>
            <w:tcPrChange w:id="273" w:author="Dialog P Info" w:date="2025-09-08T13:33:00Z">
              <w:tcPr>
                <w:tcW w:w="1275" w:type="dxa"/>
              </w:tcPr>
            </w:tcPrChange>
          </w:tcPr>
          <w:p w14:paraId="2EA4CE9C" w14:textId="77777777" w:rsidR="00FD1E42" w:rsidRPr="00155A48" w:rsidRDefault="00FD1E42" w:rsidP="00B238CE">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4"/>
                <w:szCs w:val="24"/>
                <w:rPrChange w:id="274" w:author="Dialog P Info" w:date="2025-09-08T13:47:00Z">
                  <w:rPr>
                    <w:rFonts w:ascii="Verdana" w:hAnsi="Verdana"/>
                  </w:rPr>
                </w:rPrChange>
              </w:rPr>
            </w:pPr>
            <w:r w:rsidRPr="00155A48">
              <w:rPr>
                <w:rFonts w:asciiTheme="minorHAnsi" w:hAnsiTheme="minorHAnsi" w:cstheme="minorHAnsi"/>
                <w:sz w:val="24"/>
                <w:szCs w:val="24"/>
                <w:rPrChange w:id="275" w:author="Dialog P Info" w:date="2025-09-08T13:47:00Z">
                  <w:rPr>
                    <w:rFonts w:ascii="Verdana" w:hAnsi="Verdana"/>
                  </w:rPr>
                </w:rPrChange>
              </w:rPr>
              <w:t>Maximal erreichbare Punktzahl</w:t>
            </w:r>
          </w:p>
        </w:tc>
        <w:tc>
          <w:tcPr>
            <w:tcW w:w="2014" w:type="dxa"/>
            <w:tcPrChange w:id="276" w:author="Dialog P Info" w:date="2025-09-08T13:33:00Z">
              <w:tcPr>
                <w:tcW w:w="1129" w:type="dxa"/>
              </w:tcPr>
            </w:tcPrChange>
          </w:tcPr>
          <w:p w14:paraId="039705F3" w14:textId="77777777" w:rsidR="00FD1E42" w:rsidRPr="00155A48" w:rsidRDefault="00FD1E42" w:rsidP="00B238CE">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4"/>
                <w:szCs w:val="24"/>
                <w:rPrChange w:id="277" w:author="Dialog P Info" w:date="2025-09-08T13:47:00Z">
                  <w:rPr>
                    <w:rFonts w:ascii="Verdana" w:hAnsi="Verdana"/>
                  </w:rPr>
                </w:rPrChange>
              </w:rPr>
            </w:pPr>
            <w:r w:rsidRPr="00155A48">
              <w:rPr>
                <w:rFonts w:asciiTheme="minorHAnsi" w:hAnsiTheme="minorHAnsi" w:cstheme="minorHAnsi"/>
                <w:sz w:val="24"/>
                <w:szCs w:val="24"/>
                <w:rPrChange w:id="278" w:author="Dialog P Info" w:date="2025-09-08T13:47:00Z">
                  <w:rPr>
                    <w:rFonts w:ascii="Verdana" w:hAnsi="Verdana"/>
                  </w:rPr>
                </w:rPrChange>
              </w:rPr>
              <w:t xml:space="preserve">Erreichte </w:t>
            </w:r>
            <w:commentRangeStart w:id="279"/>
            <w:r w:rsidRPr="00155A48">
              <w:rPr>
                <w:rFonts w:asciiTheme="minorHAnsi" w:hAnsiTheme="minorHAnsi" w:cstheme="minorHAnsi"/>
                <w:sz w:val="24"/>
                <w:szCs w:val="24"/>
                <w:rPrChange w:id="280" w:author="Dialog P Info" w:date="2025-09-08T13:47:00Z">
                  <w:rPr>
                    <w:rFonts w:ascii="Verdana" w:hAnsi="Verdana"/>
                  </w:rPr>
                </w:rPrChange>
              </w:rPr>
              <w:t>Punktzahl</w:t>
            </w:r>
            <w:commentRangeEnd w:id="279"/>
            <w:r w:rsidR="003D5FF0" w:rsidRPr="00155A48">
              <w:rPr>
                <w:rStyle w:val="Kommentarzeichen"/>
                <w:rFonts w:asciiTheme="minorHAnsi" w:hAnsiTheme="minorHAnsi" w:cstheme="minorHAnsi"/>
                <w:sz w:val="24"/>
                <w:szCs w:val="24"/>
                <w:rPrChange w:id="281" w:author="Dialog P Info" w:date="2025-09-08T13:47:00Z">
                  <w:rPr>
                    <w:rStyle w:val="Kommentarzeichen"/>
                    <w:rFonts w:ascii="Verdana" w:hAnsi="Verdana"/>
                    <w:sz w:val="22"/>
                    <w:szCs w:val="22"/>
                  </w:rPr>
                </w:rPrChange>
              </w:rPr>
              <w:commentReference w:id="279"/>
            </w:r>
          </w:p>
        </w:tc>
      </w:tr>
      <w:tr w:rsidR="00FD1E42" w:rsidRPr="00155A48" w14:paraId="23836D7B" w14:textId="77777777" w:rsidTr="00276B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7" w:type="dxa"/>
            <w:tcPrChange w:id="282" w:author="Dialog P Info" w:date="2025-09-08T13:33:00Z">
              <w:tcPr>
                <w:tcW w:w="421" w:type="dxa"/>
              </w:tcPr>
            </w:tcPrChange>
          </w:tcPr>
          <w:p w14:paraId="5295E825" w14:textId="77777777" w:rsidR="00FD1E42" w:rsidRPr="00155A48" w:rsidRDefault="00FD1E42" w:rsidP="00B238CE">
            <w:pPr>
              <w:cnfStyle w:val="001000100000" w:firstRow="0" w:lastRow="0" w:firstColumn="1" w:lastColumn="0" w:oddVBand="0" w:evenVBand="0" w:oddHBand="1" w:evenHBand="0" w:firstRowFirstColumn="0" w:firstRowLastColumn="0" w:lastRowFirstColumn="0" w:lastRowLastColumn="0"/>
              <w:rPr>
                <w:rFonts w:asciiTheme="minorHAnsi" w:hAnsiTheme="minorHAnsi" w:cstheme="minorHAnsi"/>
                <w:b w:val="0"/>
                <w:bCs w:val="0"/>
                <w:sz w:val="24"/>
                <w:szCs w:val="24"/>
                <w:rPrChange w:id="283" w:author="Dialog P Info" w:date="2025-09-08T13:47:00Z">
                  <w:rPr>
                    <w:rFonts w:ascii="Verdana" w:hAnsi="Verdana"/>
                    <w:b w:val="0"/>
                    <w:bCs w:val="0"/>
                  </w:rPr>
                </w:rPrChange>
              </w:rPr>
            </w:pPr>
            <w:r w:rsidRPr="00155A48">
              <w:rPr>
                <w:rFonts w:asciiTheme="minorHAnsi" w:hAnsiTheme="minorHAnsi" w:cstheme="minorHAnsi"/>
                <w:sz w:val="24"/>
                <w:szCs w:val="24"/>
                <w:rPrChange w:id="284" w:author="Dialog P Info" w:date="2025-09-08T13:47:00Z">
                  <w:rPr>
                    <w:rFonts w:ascii="Verdana" w:hAnsi="Verdana"/>
                  </w:rPr>
                </w:rPrChange>
              </w:rPr>
              <w:t>1</w:t>
            </w:r>
          </w:p>
        </w:tc>
        <w:tc>
          <w:tcPr>
            <w:tcW w:w="6472" w:type="dxa"/>
            <w:tcPrChange w:id="285" w:author="Dialog P Info" w:date="2025-09-08T13:33:00Z">
              <w:tcPr>
                <w:tcW w:w="6237" w:type="dxa"/>
              </w:tcPr>
            </w:tcPrChange>
          </w:tcPr>
          <w:p w14:paraId="5BF7B991" w14:textId="6B0DB59E" w:rsidR="00FD1E42" w:rsidRPr="00155A48" w:rsidRDefault="003D5FF0" w:rsidP="00B238CE">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Change w:id="286" w:author="Dialog P Info" w:date="2025-09-08T13:47:00Z">
                  <w:rPr>
                    <w:rFonts w:ascii="Verdana" w:hAnsi="Verdana"/>
                  </w:rPr>
                </w:rPrChange>
              </w:rPr>
            </w:pPr>
            <w:r w:rsidRPr="00155A48">
              <w:rPr>
                <w:rFonts w:asciiTheme="minorHAnsi" w:hAnsiTheme="minorHAnsi" w:cstheme="minorHAnsi"/>
                <w:sz w:val="24"/>
                <w:szCs w:val="24"/>
                <w:rPrChange w:id="287" w:author="Dialog P Info" w:date="2025-09-08T13:47:00Z">
                  <w:rPr>
                    <w:rFonts w:ascii="Verdana" w:hAnsi="Verdana"/>
                  </w:rPr>
                </w:rPrChange>
              </w:rPr>
              <w:t>v</w:t>
            </w:r>
            <w:r w:rsidR="00FD1E42" w:rsidRPr="00155A48">
              <w:rPr>
                <w:rFonts w:asciiTheme="minorHAnsi" w:hAnsiTheme="minorHAnsi" w:cstheme="minorHAnsi"/>
                <w:sz w:val="24"/>
                <w:szCs w:val="24"/>
                <w:rPrChange w:id="288" w:author="Dialog P Info" w:date="2025-09-08T13:47:00Z">
                  <w:rPr>
                    <w:rFonts w:ascii="Verdana" w:hAnsi="Verdana"/>
                  </w:rPr>
                </w:rPrChange>
              </w:rPr>
              <w:t xml:space="preserve">erfasst einen </w:t>
            </w:r>
            <w:r w:rsidR="00FD1E42" w:rsidRPr="00155A48">
              <w:rPr>
                <w:rFonts w:asciiTheme="minorHAnsi" w:hAnsiTheme="minorHAnsi" w:cstheme="minorHAnsi"/>
                <w:b/>
                <w:bCs/>
                <w:sz w:val="24"/>
                <w:szCs w:val="24"/>
                <w:rPrChange w:id="289" w:author="Dialog P Info" w:date="2025-09-08T13:47:00Z">
                  <w:rPr>
                    <w:rFonts w:ascii="Verdana" w:hAnsi="Verdana"/>
                    <w:b/>
                    <w:bCs/>
                  </w:rPr>
                </w:rPrChange>
              </w:rPr>
              <w:t>kontextbezogenen</w:t>
            </w:r>
            <w:r w:rsidR="00FD1E42" w:rsidRPr="00155A48">
              <w:rPr>
                <w:rFonts w:asciiTheme="minorHAnsi" w:hAnsiTheme="minorHAnsi" w:cstheme="minorHAnsi"/>
                <w:sz w:val="24"/>
                <w:szCs w:val="24"/>
                <w:rPrChange w:id="290" w:author="Dialog P Info" w:date="2025-09-08T13:47:00Z">
                  <w:rPr>
                    <w:rFonts w:ascii="Verdana" w:hAnsi="Verdana"/>
                  </w:rPr>
                </w:rPrChange>
              </w:rPr>
              <w:t xml:space="preserve"> Redebeitrag unter Berücksichtigung von Adressatenkreis, Anlass und inhaltlichem Bezug, z.B.</w:t>
            </w:r>
          </w:p>
          <w:p w14:paraId="4996DF9E" w14:textId="77777777" w:rsidR="00FD1E42" w:rsidRPr="00155A48" w:rsidRDefault="00FD1E42" w:rsidP="00B238CE">
            <w:pPr>
              <w:widowControl/>
              <w:numPr>
                <w:ilvl w:val="0"/>
                <w:numId w:val="10"/>
              </w:numPr>
              <w:autoSpaceDE/>
              <w:autoSpaceDN/>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Change w:id="291" w:author="Dialog P Info" w:date="2025-09-08T13:47:00Z">
                  <w:rPr>
                    <w:rFonts w:ascii="Verdana" w:hAnsi="Verdana"/>
                  </w:rPr>
                </w:rPrChange>
              </w:rPr>
            </w:pPr>
            <w:r w:rsidRPr="00155A48">
              <w:rPr>
                <w:rFonts w:asciiTheme="minorHAnsi" w:hAnsiTheme="minorHAnsi" w:cstheme="minorHAnsi"/>
                <w:sz w:val="24"/>
                <w:szCs w:val="24"/>
                <w:rPrChange w:id="292" w:author="Dialog P Info" w:date="2025-09-08T13:47:00Z">
                  <w:rPr>
                    <w:rFonts w:ascii="Verdana" w:hAnsi="Verdana"/>
                  </w:rPr>
                </w:rPrChange>
              </w:rPr>
              <w:t>Einbezug des Publikums (einleitend und im Verlauf der Rede, z.B. durch Fragen, Erinnerung der Anwesenden an aktuelle gesellschaftliche Herausforderungen etc.),</w:t>
            </w:r>
          </w:p>
          <w:p w14:paraId="3C0D9879" w14:textId="1DC89B74" w:rsidR="00FD1E42" w:rsidRPr="00155A48" w:rsidRDefault="003D5FF0" w:rsidP="00B238CE">
            <w:pPr>
              <w:widowControl/>
              <w:numPr>
                <w:ilvl w:val="0"/>
                <w:numId w:val="10"/>
              </w:numPr>
              <w:autoSpaceDE/>
              <w:autoSpaceDN/>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Change w:id="293" w:author="Dialog P Info" w:date="2025-09-08T13:47:00Z">
                  <w:rPr>
                    <w:rFonts w:ascii="Verdana" w:hAnsi="Verdana"/>
                  </w:rPr>
                </w:rPrChange>
              </w:rPr>
            </w:pPr>
            <w:r w:rsidRPr="00155A48">
              <w:rPr>
                <w:rFonts w:asciiTheme="minorHAnsi" w:hAnsiTheme="minorHAnsi" w:cstheme="minorHAnsi"/>
                <w:sz w:val="24"/>
                <w:szCs w:val="24"/>
                <w:rPrChange w:id="294" w:author="Dialog P Info" w:date="2025-09-08T13:47:00Z">
                  <w:rPr>
                    <w:rFonts w:ascii="Verdana" w:hAnsi="Verdana"/>
                  </w:rPr>
                </w:rPrChange>
              </w:rPr>
              <w:t>z</w:t>
            </w:r>
            <w:r w:rsidR="00FD1E42" w:rsidRPr="00155A48">
              <w:rPr>
                <w:rFonts w:asciiTheme="minorHAnsi" w:hAnsiTheme="minorHAnsi" w:cstheme="minorHAnsi"/>
                <w:sz w:val="24"/>
                <w:szCs w:val="24"/>
                <w:rPrChange w:id="295" w:author="Dialog P Info" w:date="2025-09-08T13:47:00Z">
                  <w:rPr>
                    <w:rFonts w:ascii="Verdana" w:hAnsi="Verdana"/>
                  </w:rPr>
                </w:rPrChange>
              </w:rPr>
              <w:t>um akademischen Anlass in Form und inhaltlicher Komplexität passend,</w:t>
            </w:r>
          </w:p>
          <w:p w14:paraId="709F3F42" w14:textId="77777777" w:rsidR="00FD1E42" w:rsidRPr="00155A48" w:rsidRDefault="00FD1E42" w:rsidP="00B238CE">
            <w:pPr>
              <w:widowControl/>
              <w:numPr>
                <w:ilvl w:val="0"/>
                <w:numId w:val="10"/>
              </w:numPr>
              <w:autoSpaceDE/>
              <w:autoSpaceDN/>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Change w:id="296" w:author="Dialog P Info" w:date="2025-09-08T13:47:00Z">
                  <w:rPr>
                    <w:rFonts w:ascii="Verdana" w:hAnsi="Verdana"/>
                  </w:rPr>
                </w:rPrChange>
              </w:rPr>
            </w:pPr>
            <w:r w:rsidRPr="00155A48">
              <w:rPr>
                <w:rFonts w:asciiTheme="minorHAnsi" w:hAnsiTheme="minorHAnsi" w:cstheme="minorHAnsi"/>
                <w:sz w:val="24"/>
                <w:szCs w:val="24"/>
                <w:rPrChange w:id="297" w:author="Dialog P Info" w:date="2025-09-08T13:47:00Z">
                  <w:rPr>
                    <w:rFonts w:ascii="Verdana" w:hAnsi="Verdana"/>
                  </w:rPr>
                </w:rPrChange>
              </w:rPr>
              <w:t>Bezugnahme auf Rousseau; Hinführung zu dem inhaltlichen Aspekt.</w:t>
            </w:r>
          </w:p>
        </w:tc>
        <w:tc>
          <w:tcPr>
            <w:tcW w:w="2037" w:type="dxa"/>
            <w:tcPrChange w:id="298" w:author="Dialog P Info" w:date="2025-09-08T13:33:00Z">
              <w:tcPr>
                <w:tcW w:w="1275" w:type="dxa"/>
              </w:tcPr>
            </w:tcPrChange>
          </w:tcPr>
          <w:p w14:paraId="284AB6FF" w14:textId="77777777" w:rsidR="00FD1E42" w:rsidRPr="00155A48" w:rsidRDefault="00FD1E42" w:rsidP="00B238C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Change w:id="299" w:author="Dialog P Info" w:date="2025-09-08T13:47:00Z">
                  <w:rPr>
                    <w:rFonts w:ascii="Verdana" w:hAnsi="Verdana"/>
                  </w:rPr>
                </w:rPrChange>
              </w:rPr>
            </w:pPr>
            <w:r w:rsidRPr="00155A48">
              <w:rPr>
                <w:rFonts w:asciiTheme="minorHAnsi" w:hAnsiTheme="minorHAnsi" w:cstheme="minorHAnsi"/>
                <w:sz w:val="24"/>
                <w:szCs w:val="24"/>
                <w:rPrChange w:id="300" w:author="Dialog P Info" w:date="2025-09-08T13:47:00Z">
                  <w:rPr>
                    <w:rFonts w:ascii="Verdana" w:hAnsi="Verdana"/>
                  </w:rPr>
                </w:rPrChange>
              </w:rPr>
              <w:t>4</w:t>
            </w:r>
          </w:p>
        </w:tc>
        <w:tc>
          <w:tcPr>
            <w:tcW w:w="2014" w:type="dxa"/>
            <w:tcPrChange w:id="301" w:author="Dialog P Info" w:date="2025-09-08T13:33:00Z">
              <w:tcPr>
                <w:tcW w:w="1129" w:type="dxa"/>
              </w:tcPr>
            </w:tcPrChange>
          </w:tcPr>
          <w:p w14:paraId="555B1D64" w14:textId="77777777" w:rsidR="00FD1E42" w:rsidRPr="00155A48" w:rsidRDefault="00FD1E42" w:rsidP="00B238C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Change w:id="302" w:author="Dialog P Info" w:date="2025-09-08T13:47:00Z">
                  <w:rPr>
                    <w:rFonts w:ascii="Verdana" w:hAnsi="Verdana"/>
                  </w:rPr>
                </w:rPrChange>
              </w:rPr>
            </w:pPr>
          </w:p>
        </w:tc>
      </w:tr>
      <w:tr w:rsidR="00FD1E42" w:rsidRPr="00155A48" w14:paraId="25536405" w14:textId="77777777" w:rsidTr="00276B5C">
        <w:tc>
          <w:tcPr>
            <w:cnfStyle w:val="001000000000" w:firstRow="0" w:lastRow="0" w:firstColumn="1" w:lastColumn="0" w:oddVBand="0" w:evenVBand="0" w:oddHBand="0" w:evenHBand="0" w:firstRowFirstColumn="0" w:firstRowLastColumn="0" w:lastRowFirstColumn="0" w:lastRowLastColumn="0"/>
            <w:tcW w:w="417" w:type="dxa"/>
            <w:tcPrChange w:id="303" w:author="Dialog P Info" w:date="2025-09-08T13:33:00Z">
              <w:tcPr>
                <w:tcW w:w="421" w:type="dxa"/>
              </w:tcPr>
            </w:tcPrChange>
          </w:tcPr>
          <w:p w14:paraId="040BCD98" w14:textId="77777777" w:rsidR="00FD1E42" w:rsidRPr="00155A48" w:rsidRDefault="00FD1E42" w:rsidP="00B238CE">
            <w:pPr>
              <w:rPr>
                <w:rFonts w:asciiTheme="minorHAnsi" w:hAnsiTheme="minorHAnsi" w:cstheme="minorHAnsi"/>
                <w:b w:val="0"/>
                <w:bCs w:val="0"/>
                <w:sz w:val="24"/>
                <w:szCs w:val="24"/>
                <w:rPrChange w:id="304" w:author="Dialog P Info" w:date="2025-09-08T13:47:00Z">
                  <w:rPr>
                    <w:rFonts w:ascii="Verdana" w:hAnsi="Verdana"/>
                    <w:b w:val="0"/>
                    <w:bCs w:val="0"/>
                  </w:rPr>
                </w:rPrChange>
              </w:rPr>
            </w:pPr>
            <w:r w:rsidRPr="00155A48">
              <w:rPr>
                <w:rFonts w:asciiTheme="minorHAnsi" w:hAnsiTheme="minorHAnsi" w:cstheme="minorHAnsi"/>
                <w:sz w:val="24"/>
                <w:szCs w:val="24"/>
                <w:rPrChange w:id="305" w:author="Dialog P Info" w:date="2025-09-08T13:47:00Z">
                  <w:rPr>
                    <w:rFonts w:ascii="Verdana" w:hAnsi="Verdana"/>
                  </w:rPr>
                </w:rPrChange>
              </w:rPr>
              <w:t>2</w:t>
            </w:r>
          </w:p>
        </w:tc>
        <w:tc>
          <w:tcPr>
            <w:tcW w:w="6472" w:type="dxa"/>
            <w:tcPrChange w:id="306" w:author="Dialog P Info" w:date="2025-09-08T13:33:00Z">
              <w:tcPr>
                <w:tcW w:w="6237" w:type="dxa"/>
              </w:tcPr>
            </w:tcPrChange>
          </w:tcPr>
          <w:p w14:paraId="53DB05C0" w14:textId="11FAC6B7" w:rsidR="00FD1E42" w:rsidRPr="00155A48" w:rsidRDefault="003D5FF0" w:rsidP="00B238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Change w:id="307" w:author="Dialog P Info" w:date="2025-09-08T13:47:00Z">
                  <w:rPr>
                    <w:rFonts w:ascii="Verdana" w:hAnsi="Verdana"/>
                  </w:rPr>
                </w:rPrChange>
              </w:rPr>
            </w:pPr>
            <w:r w:rsidRPr="00155A48">
              <w:rPr>
                <w:rFonts w:asciiTheme="minorHAnsi" w:hAnsiTheme="minorHAnsi" w:cstheme="minorHAnsi"/>
                <w:b/>
                <w:bCs/>
                <w:sz w:val="24"/>
                <w:szCs w:val="24"/>
                <w:rPrChange w:id="308" w:author="Dialog P Info" w:date="2025-09-08T13:47:00Z">
                  <w:rPr>
                    <w:rFonts w:ascii="Verdana" w:hAnsi="Verdana"/>
                    <w:b/>
                    <w:bCs/>
                  </w:rPr>
                </w:rPrChange>
              </w:rPr>
              <w:t>b</w:t>
            </w:r>
            <w:r w:rsidR="00FD1E42" w:rsidRPr="00155A48">
              <w:rPr>
                <w:rFonts w:asciiTheme="minorHAnsi" w:hAnsiTheme="minorHAnsi" w:cstheme="minorHAnsi"/>
                <w:b/>
                <w:bCs/>
                <w:sz w:val="24"/>
                <w:szCs w:val="24"/>
                <w:rPrChange w:id="309" w:author="Dialog P Info" w:date="2025-09-08T13:47:00Z">
                  <w:rPr>
                    <w:rFonts w:ascii="Verdana" w:hAnsi="Verdana"/>
                    <w:b/>
                    <w:bCs/>
                  </w:rPr>
                </w:rPrChange>
              </w:rPr>
              <w:t>ezieht sich</w:t>
            </w:r>
            <w:r w:rsidR="00FD1E42" w:rsidRPr="00155A48">
              <w:rPr>
                <w:rFonts w:asciiTheme="minorHAnsi" w:hAnsiTheme="minorHAnsi" w:cstheme="minorHAnsi"/>
                <w:sz w:val="24"/>
                <w:szCs w:val="24"/>
                <w:rPrChange w:id="310" w:author="Dialog P Info" w:date="2025-09-08T13:47:00Z">
                  <w:rPr>
                    <w:rFonts w:ascii="Verdana" w:hAnsi="Verdana"/>
                  </w:rPr>
                </w:rPrChange>
              </w:rPr>
              <w:t xml:space="preserve"> auf einen Aspekt der Position von Rousseau, z.B.</w:t>
            </w:r>
          </w:p>
          <w:p w14:paraId="6C05E0FD" w14:textId="7F1AE265" w:rsidR="003D5FF0" w:rsidRPr="00155A48" w:rsidRDefault="003D5FF0" w:rsidP="00B238CE">
            <w:pPr>
              <w:pStyle w:val="Listenabsatz"/>
              <w:numPr>
                <w:ilvl w:val="0"/>
                <w:numId w:val="10"/>
              </w:numPr>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Change w:id="311" w:author="Dialog P Info" w:date="2025-09-08T13:47:00Z">
                  <w:rPr>
                    <w:rFonts w:ascii="Verdana" w:hAnsi="Verdana"/>
                  </w:rPr>
                </w:rPrChange>
              </w:rPr>
            </w:pPr>
            <w:r w:rsidRPr="00155A48">
              <w:rPr>
                <w:rFonts w:asciiTheme="minorHAnsi" w:hAnsiTheme="minorHAnsi" w:cstheme="minorHAnsi"/>
                <w:sz w:val="24"/>
                <w:szCs w:val="24"/>
                <w:rPrChange w:id="312" w:author="Dialog P Info" w:date="2025-09-08T13:47:00Z">
                  <w:rPr>
                    <w:rFonts w:ascii="Verdana" w:hAnsi="Verdana"/>
                  </w:rPr>
                </w:rPrChange>
              </w:rPr>
              <w:t>die Behauptung, politische Vertretungen würden vordergründig für ihre eigenen Interessen arbeiten und die Bevölkerung hierfür nur instrumentalisieren, unterstellt, dass alle politischen Vertretungen egoistisch agieren würden. Damit wird ein Menschenbild gezeichnet, welches sich empirisch nicht eindeutig belegen lässt.</w:t>
            </w:r>
          </w:p>
          <w:p w14:paraId="65DE9E20" w14:textId="706C14D3" w:rsidR="003D5FF0" w:rsidRPr="00155A48" w:rsidRDefault="003D5FF0" w:rsidP="00B238CE">
            <w:pPr>
              <w:widowControl/>
              <w:autoSpaceDE/>
              <w:autoSpaceDN/>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sz w:val="24"/>
                <w:szCs w:val="24"/>
                <w:rPrChange w:id="313" w:author="Dialog P Info" w:date="2025-09-08T13:47:00Z">
                  <w:rPr>
                    <w:rFonts w:ascii="Verdana" w:hAnsi="Verdana"/>
                    <w:i/>
                    <w:iCs/>
                  </w:rPr>
                </w:rPrChange>
              </w:rPr>
            </w:pPr>
            <w:r w:rsidRPr="00155A48">
              <w:rPr>
                <w:rFonts w:asciiTheme="minorHAnsi" w:hAnsiTheme="minorHAnsi" w:cstheme="minorHAnsi"/>
                <w:i/>
                <w:iCs/>
                <w:sz w:val="24"/>
                <w:szCs w:val="24"/>
                <w:rPrChange w:id="314" w:author="Dialog P Info" w:date="2025-09-08T13:47:00Z">
                  <w:rPr>
                    <w:rFonts w:ascii="Verdana" w:hAnsi="Verdana"/>
                    <w:i/>
                    <w:iCs/>
                  </w:rPr>
                </w:rPrChange>
              </w:rPr>
              <w:t>ODER:</w:t>
            </w:r>
          </w:p>
          <w:p w14:paraId="1478862C" w14:textId="6A44183C" w:rsidR="00FD1E42" w:rsidRPr="00155A48" w:rsidRDefault="003D5FF0" w:rsidP="00B238CE">
            <w:pPr>
              <w:pStyle w:val="Listenabsatz"/>
              <w:widowControl/>
              <w:numPr>
                <w:ilvl w:val="0"/>
                <w:numId w:val="10"/>
              </w:numPr>
              <w:autoSpaceDE/>
              <w:autoSpaceDN/>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Change w:id="315" w:author="Dialog P Info" w:date="2025-09-08T13:47:00Z">
                  <w:rPr>
                    <w:rFonts w:ascii="Verdana" w:hAnsi="Verdana"/>
                  </w:rPr>
                </w:rPrChange>
              </w:rPr>
            </w:pPr>
            <w:r w:rsidRPr="00155A48">
              <w:rPr>
                <w:rFonts w:asciiTheme="minorHAnsi" w:hAnsiTheme="minorHAnsi" w:cstheme="minorHAnsi"/>
                <w:sz w:val="24"/>
                <w:szCs w:val="24"/>
                <w:rPrChange w:id="316" w:author="Dialog P Info" w:date="2025-09-08T13:47:00Z">
                  <w:rPr>
                    <w:rFonts w:ascii="Verdana" w:hAnsi="Verdana"/>
                  </w:rPr>
                </w:rPrChange>
              </w:rPr>
              <w:t>d</w:t>
            </w:r>
            <w:r w:rsidR="00FD1E42" w:rsidRPr="00155A48">
              <w:rPr>
                <w:rFonts w:asciiTheme="minorHAnsi" w:hAnsiTheme="minorHAnsi" w:cstheme="minorHAnsi"/>
                <w:sz w:val="24"/>
                <w:szCs w:val="24"/>
                <w:rPrChange w:id="317" w:author="Dialog P Info" w:date="2025-09-08T13:47:00Z">
                  <w:rPr>
                    <w:rFonts w:ascii="Verdana" w:hAnsi="Verdana"/>
                  </w:rPr>
                </w:rPrChange>
              </w:rPr>
              <w:t>ie Behauptung, politische Vertretungen würden vordergründig für ihre eigenen Interessen arbeiten und die Bevölkerung hierfür nur instrumentalisieren, verkennt einerseits den Aspekt der zeitlich begrenzten Machtausübung aufgrund regelmäßig stattfindender Wahlen und andererseits die fortschreitende Bildung der Bevölkerung, die die Möglichkeiten der Manipulation ebenfalls begrenzt.</w:t>
            </w:r>
          </w:p>
          <w:p w14:paraId="6EBFFD47" w14:textId="77777777" w:rsidR="00FD1E42" w:rsidRPr="00155A48" w:rsidRDefault="00FD1E42" w:rsidP="00B238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sz w:val="24"/>
                <w:szCs w:val="24"/>
                <w:rPrChange w:id="318" w:author="Dialog P Info" w:date="2025-09-08T13:47:00Z">
                  <w:rPr>
                    <w:rFonts w:ascii="Verdana" w:hAnsi="Verdana"/>
                    <w:i/>
                    <w:iCs/>
                  </w:rPr>
                </w:rPrChange>
              </w:rPr>
            </w:pPr>
            <w:r w:rsidRPr="00155A48">
              <w:rPr>
                <w:rFonts w:asciiTheme="minorHAnsi" w:hAnsiTheme="minorHAnsi" w:cstheme="minorHAnsi"/>
                <w:i/>
                <w:iCs/>
                <w:sz w:val="24"/>
                <w:szCs w:val="24"/>
                <w:rPrChange w:id="319" w:author="Dialog P Info" w:date="2025-09-08T13:47:00Z">
                  <w:rPr>
                    <w:rFonts w:ascii="Verdana" w:hAnsi="Verdana"/>
                    <w:i/>
                    <w:iCs/>
                  </w:rPr>
                </w:rPrChange>
              </w:rPr>
              <w:t>ODER:</w:t>
            </w:r>
          </w:p>
          <w:p w14:paraId="474A251E" w14:textId="1ADA9EF8" w:rsidR="00FD1E42" w:rsidRPr="00155A48" w:rsidRDefault="003D5FF0" w:rsidP="00B238CE">
            <w:pPr>
              <w:pStyle w:val="Listenabsatz"/>
              <w:widowControl/>
              <w:numPr>
                <w:ilvl w:val="0"/>
                <w:numId w:val="10"/>
              </w:numPr>
              <w:autoSpaceDE/>
              <w:autoSpaceDN/>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Change w:id="320" w:author="Dialog P Info" w:date="2025-09-08T13:47:00Z">
                  <w:rPr>
                    <w:rFonts w:ascii="Verdana" w:hAnsi="Verdana"/>
                  </w:rPr>
                </w:rPrChange>
              </w:rPr>
            </w:pPr>
            <w:r w:rsidRPr="00155A48">
              <w:rPr>
                <w:rFonts w:asciiTheme="minorHAnsi" w:hAnsiTheme="minorHAnsi" w:cstheme="minorHAnsi"/>
                <w:sz w:val="24"/>
                <w:szCs w:val="24"/>
                <w:rPrChange w:id="321" w:author="Dialog P Info" w:date="2025-09-08T13:47:00Z">
                  <w:rPr>
                    <w:rFonts w:ascii="Verdana" w:hAnsi="Verdana"/>
                  </w:rPr>
                </w:rPrChange>
              </w:rPr>
              <w:t>d</w:t>
            </w:r>
            <w:r w:rsidR="00FD1E42" w:rsidRPr="00155A48">
              <w:rPr>
                <w:rFonts w:asciiTheme="minorHAnsi" w:hAnsiTheme="minorHAnsi" w:cstheme="minorHAnsi"/>
                <w:sz w:val="24"/>
                <w:szCs w:val="24"/>
                <w:rPrChange w:id="322" w:author="Dialog P Info" w:date="2025-09-08T13:47:00Z">
                  <w:rPr>
                    <w:rFonts w:ascii="Verdana" w:hAnsi="Verdana"/>
                  </w:rPr>
                </w:rPrChange>
              </w:rPr>
              <w:t>ie Idee der direkten Beteiligung der Bevölkerung an allen politischen Entscheidungen erscheint aufgrund der weiter zunehmenden Komplexität politischer Prozesse sowie des damit verbundenen organisatorisch-</w:t>
            </w:r>
            <w:proofErr w:type="spellStart"/>
            <w:r w:rsidR="00FD1E42" w:rsidRPr="00155A48">
              <w:rPr>
                <w:rFonts w:asciiTheme="minorHAnsi" w:hAnsiTheme="minorHAnsi" w:cstheme="minorHAnsi"/>
                <w:sz w:val="24"/>
                <w:szCs w:val="24"/>
                <w:rPrChange w:id="323" w:author="Dialog P Info" w:date="2025-09-08T13:47:00Z">
                  <w:rPr>
                    <w:rFonts w:ascii="Verdana" w:hAnsi="Verdana"/>
                  </w:rPr>
                </w:rPrChange>
              </w:rPr>
              <w:t>verwalterischen</w:t>
            </w:r>
            <w:proofErr w:type="spellEnd"/>
            <w:r w:rsidR="00FD1E42" w:rsidRPr="00155A48">
              <w:rPr>
                <w:rFonts w:asciiTheme="minorHAnsi" w:hAnsiTheme="minorHAnsi" w:cstheme="minorHAnsi"/>
                <w:sz w:val="24"/>
                <w:szCs w:val="24"/>
                <w:rPrChange w:id="324" w:author="Dialog P Info" w:date="2025-09-08T13:47:00Z">
                  <w:rPr>
                    <w:rFonts w:ascii="Verdana" w:hAnsi="Verdana"/>
                  </w:rPr>
                </w:rPrChange>
              </w:rPr>
              <w:t xml:space="preserve"> Aufwandes her nicht umsetzbar.</w:t>
            </w:r>
          </w:p>
        </w:tc>
        <w:tc>
          <w:tcPr>
            <w:tcW w:w="2037" w:type="dxa"/>
            <w:tcPrChange w:id="325" w:author="Dialog P Info" w:date="2025-09-08T13:33:00Z">
              <w:tcPr>
                <w:tcW w:w="1275" w:type="dxa"/>
              </w:tcPr>
            </w:tcPrChange>
          </w:tcPr>
          <w:p w14:paraId="027EC3BF" w14:textId="77777777" w:rsidR="00FD1E42" w:rsidRPr="00155A48" w:rsidRDefault="00FD1E42" w:rsidP="00B238C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Change w:id="326" w:author="Dialog P Info" w:date="2025-09-08T13:47:00Z">
                  <w:rPr>
                    <w:rFonts w:ascii="Verdana" w:hAnsi="Verdana"/>
                  </w:rPr>
                </w:rPrChange>
              </w:rPr>
            </w:pPr>
            <w:r w:rsidRPr="00155A48">
              <w:rPr>
                <w:rFonts w:asciiTheme="minorHAnsi" w:hAnsiTheme="minorHAnsi" w:cstheme="minorHAnsi"/>
                <w:sz w:val="24"/>
                <w:szCs w:val="24"/>
                <w:rPrChange w:id="327" w:author="Dialog P Info" w:date="2025-09-08T13:47:00Z">
                  <w:rPr>
                    <w:rFonts w:ascii="Verdana" w:hAnsi="Verdana"/>
                  </w:rPr>
                </w:rPrChange>
              </w:rPr>
              <w:t>6</w:t>
            </w:r>
          </w:p>
        </w:tc>
        <w:tc>
          <w:tcPr>
            <w:tcW w:w="2014" w:type="dxa"/>
            <w:tcPrChange w:id="328" w:author="Dialog P Info" w:date="2025-09-08T13:33:00Z">
              <w:tcPr>
                <w:tcW w:w="1129" w:type="dxa"/>
              </w:tcPr>
            </w:tcPrChange>
          </w:tcPr>
          <w:p w14:paraId="542833AD" w14:textId="77777777" w:rsidR="00FD1E42" w:rsidRPr="00155A48" w:rsidRDefault="00FD1E42" w:rsidP="00B238C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Change w:id="329" w:author="Dialog P Info" w:date="2025-09-08T13:47:00Z">
                  <w:rPr>
                    <w:rFonts w:ascii="Verdana" w:hAnsi="Verdana"/>
                  </w:rPr>
                </w:rPrChange>
              </w:rPr>
            </w:pPr>
          </w:p>
        </w:tc>
      </w:tr>
      <w:tr w:rsidR="00FD1E42" w:rsidRPr="00155A48" w14:paraId="50172937" w14:textId="77777777" w:rsidTr="00276B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7" w:type="dxa"/>
            <w:tcPrChange w:id="330" w:author="Dialog P Info" w:date="2025-09-08T13:33:00Z">
              <w:tcPr>
                <w:tcW w:w="421" w:type="dxa"/>
              </w:tcPr>
            </w:tcPrChange>
          </w:tcPr>
          <w:p w14:paraId="0B30DB14" w14:textId="77777777" w:rsidR="00FD1E42" w:rsidRPr="00155A48" w:rsidRDefault="00FD1E42" w:rsidP="00B238CE">
            <w:pPr>
              <w:cnfStyle w:val="001000100000" w:firstRow="0" w:lastRow="0" w:firstColumn="1" w:lastColumn="0" w:oddVBand="0" w:evenVBand="0" w:oddHBand="1" w:evenHBand="0" w:firstRowFirstColumn="0" w:firstRowLastColumn="0" w:lastRowFirstColumn="0" w:lastRowLastColumn="0"/>
              <w:rPr>
                <w:rFonts w:asciiTheme="minorHAnsi" w:hAnsiTheme="minorHAnsi" w:cstheme="minorHAnsi"/>
                <w:b w:val="0"/>
                <w:bCs w:val="0"/>
                <w:sz w:val="24"/>
                <w:szCs w:val="24"/>
                <w:rPrChange w:id="331" w:author="Dialog P Info" w:date="2025-09-08T13:47:00Z">
                  <w:rPr>
                    <w:rFonts w:ascii="Verdana" w:hAnsi="Verdana"/>
                    <w:b w:val="0"/>
                    <w:bCs w:val="0"/>
                  </w:rPr>
                </w:rPrChange>
              </w:rPr>
            </w:pPr>
            <w:r w:rsidRPr="00155A48">
              <w:rPr>
                <w:rFonts w:asciiTheme="minorHAnsi" w:hAnsiTheme="minorHAnsi" w:cstheme="minorHAnsi"/>
                <w:sz w:val="24"/>
                <w:szCs w:val="24"/>
                <w:rPrChange w:id="332" w:author="Dialog P Info" w:date="2025-09-08T13:47:00Z">
                  <w:rPr>
                    <w:rFonts w:ascii="Verdana" w:hAnsi="Verdana"/>
                  </w:rPr>
                </w:rPrChange>
              </w:rPr>
              <w:t>3</w:t>
            </w:r>
          </w:p>
        </w:tc>
        <w:tc>
          <w:tcPr>
            <w:tcW w:w="6472" w:type="dxa"/>
            <w:tcPrChange w:id="333" w:author="Dialog P Info" w:date="2025-09-08T13:33:00Z">
              <w:tcPr>
                <w:tcW w:w="6237" w:type="dxa"/>
              </w:tcPr>
            </w:tcPrChange>
          </w:tcPr>
          <w:p w14:paraId="6C5137C6" w14:textId="37CCEF9D" w:rsidR="00FD1E42" w:rsidRPr="00155A48" w:rsidRDefault="00B238CE" w:rsidP="00B238CE">
            <w:pPr>
              <w:pStyle w:val="Standard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Change w:id="334" w:author="Dialog P Info" w:date="2025-09-08T13:47:00Z">
                  <w:rPr>
                    <w:rFonts w:ascii="Verdana" w:hAnsi="Verdana"/>
                    <w:sz w:val="22"/>
                    <w:szCs w:val="22"/>
                  </w:rPr>
                </w:rPrChange>
              </w:rPr>
            </w:pPr>
            <w:r w:rsidRPr="00155A48">
              <w:rPr>
                <w:rFonts w:asciiTheme="minorHAnsi" w:eastAsia="+mn-ea" w:hAnsiTheme="minorHAnsi" w:cstheme="minorHAnsi"/>
                <w:b/>
                <w:bCs/>
                <w:color w:val="000000"/>
                <w:kern w:val="24"/>
                <w:rPrChange w:id="335" w:author="Dialog P Info" w:date="2025-09-08T13:47:00Z">
                  <w:rPr>
                    <w:rFonts w:ascii="Verdana" w:eastAsia="+mn-ea" w:hAnsi="Verdana" w:cs="+mn-cs"/>
                    <w:b/>
                    <w:bCs/>
                    <w:color w:val="000000"/>
                    <w:kern w:val="24"/>
                    <w:sz w:val="22"/>
                    <w:szCs w:val="22"/>
                  </w:rPr>
                </w:rPrChange>
              </w:rPr>
              <w:t>b</w:t>
            </w:r>
            <w:r w:rsidR="00FD1E42" w:rsidRPr="00155A48">
              <w:rPr>
                <w:rFonts w:asciiTheme="minorHAnsi" w:eastAsia="+mn-ea" w:hAnsiTheme="minorHAnsi" w:cstheme="minorHAnsi"/>
                <w:b/>
                <w:bCs/>
                <w:color w:val="000000"/>
                <w:kern w:val="24"/>
                <w:rPrChange w:id="336" w:author="Dialog P Info" w:date="2025-09-08T13:47:00Z">
                  <w:rPr>
                    <w:rFonts w:ascii="Verdana" w:eastAsia="+mn-ea" w:hAnsi="Verdana" w:cs="+mn-cs"/>
                    <w:b/>
                    <w:bCs/>
                    <w:color w:val="000000"/>
                    <w:kern w:val="24"/>
                    <w:sz w:val="22"/>
                    <w:szCs w:val="22"/>
                  </w:rPr>
                </w:rPrChange>
              </w:rPr>
              <w:t xml:space="preserve">ezieht sich </w:t>
            </w:r>
            <w:r w:rsidR="00FD1E42" w:rsidRPr="00155A48">
              <w:rPr>
                <w:rFonts w:asciiTheme="minorHAnsi" w:eastAsia="+mn-ea" w:hAnsiTheme="minorHAnsi" w:cstheme="minorHAnsi"/>
                <w:color w:val="000000"/>
                <w:kern w:val="24"/>
                <w:rPrChange w:id="337" w:author="Dialog P Info" w:date="2025-09-08T13:47:00Z">
                  <w:rPr>
                    <w:rFonts w:ascii="Verdana" w:eastAsia="+mn-ea" w:hAnsi="Verdana" w:cs="+mn-cs"/>
                    <w:color w:val="000000"/>
                    <w:kern w:val="24"/>
                    <w:sz w:val="22"/>
                    <w:szCs w:val="22"/>
                  </w:rPr>
                </w:rPrChange>
              </w:rPr>
              <w:t xml:space="preserve">auf einen weiteren Aspekt der Rede von </w:t>
            </w:r>
            <w:r w:rsidRPr="00155A48">
              <w:rPr>
                <w:rFonts w:asciiTheme="minorHAnsi" w:eastAsia="+mn-ea" w:hAnsiTheme="minorHAnsi" w:cstheme="minorHAnsi"/>
                <w:color w:val="000000"/>
                <w:kern w:val="24"/>
                <w:rPrChange w:id="338" w:author="Dialog P Info" w:date="2025-09-08T13:47:00Z">
                  <w:rPr>
                    <w:rFonts w:ascii="Verdana" w:eastAsia="+mn-ea" w:hAnsi="Verdana" w:cs="+mn-cs"/>
                    <w:color w:val="000000"/>
                    <w:kern w:val="24"/>
                    <w:sz w:val="22"/>
                    <w:szCs w:val="22"/>
                  </w:rPr>
                </w:rPrChange>
              </w:rPr>
              <w:t>Rousseau</w:t>
            </w:r>
            <w:r w:rsidR="00FD1E42" w:rsidRPr="00155A48">
              <w:rPr>
                <w:rFonts w:asciiTheme="minorHAnsi" w:eastAsia="+mn-ea" w:hAnsiTheme="minorHAnsi" w:cstheme="minorHAnsi"/>
                <w:color w:val="000000"/>
                <w:kern w:val="24"/>
                <w:rPrChange w:id="339" w:author="Dialog P Info" w:date="2025-09-08T13:47:00Z">
                  <w:rPr>
                    <w:rFonts w:ascii="Verdana" w:eastAsia="+mn-ea" w:hAnsi="Verdana" w:cs="+mn-cs"/>
                    <w:color w:val="000000"/>
                    <w:kern w:val="24"/>
                    <w:sz w:val="22"/>
                    <w:szCs w:val="22"/>
                  </w:rPr>
                </w:rPrChange>
              </w:rPr>
              <w:t>. Beispiele siehe oben.</w:t>
            </w:r>
          </w:p>
        </w:tc>
        <w:tc>
          <w:tcPr>
            <w:tcW w:w="2037" w:type="dxa"/>
            <w:tcPrChange w:id="340" w:author="Dialog P Info" w:date="2025-09-08T13:33:00Z">
              <w:tcPr>
                <w:tcW w:w="1275" w:type="dxa"/>
              </w:tcPr>
            </w:tcPrChange>
          </w:tcPr>
          <w:p w14:paraId="02D598E6" w14:textId="77777777" w:rsidR="00FD1E42" w:rsidRPr="00155A48" w:rsidRDefault="00FD1E42" w:rsidP="00B238C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Change w:id="341" w:author="Dialog P Info" w:date="2025-09-08T13:47:00Z">
                  <w:rPr>
                    <w:rFonts w:ascii="Verdana" w:hAnsi="Verdana"/>
                  </w:rPr>
                </w:rPrChange>
              </w:rPr>
            </w:pPr>
            <w:r w:rsidRPr="00155A48">
              <w:rPr>
                <w:rFonts w:asciiTheme="minorHAnsi" w:hAnsiTheme="minorHAnsi" w:cstheme="minorHAnsi"/>
                <w:sz w:val="24"/>
                <w:szCs w:val="24"/>
                <w:rPrChange w:id="342" w:author="Dialog P Info" w:date="2025-09-08T13:47:00Z">
                  <w:rPr>
                    <w:rFonts w:ascii="Verdana" w:hAnsi="Verdana"/>
                  </w:rPr>
                </w:rPrChange>
              </w:rPr>
              <w:t>6</w:t>
            </w:r>
          </w:p>
        </w:tc>
        <w:tc>
          <w:tcPr>
            <w:tcW w:w="2014" w:type="dxa"/>
            <w:tcPrChange w:id="343" w:author="Dialog P Info" w:date="2025-09-08T13:33:00Z">
              <w:tcPr>
                <w:tcW w:w="1129" w:type="dxa"/>
              </w:tcPr>
            </w:tcPrChange>
          </w:tcPr>
          <w:p w14:paraId="57576DAB" w14:textId="77777777" w:rsidR="00FD1E42" w:rsidRPr="00155A48" w:rsidRDefault="00FD1E42" w:rsidP="00B238C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Change w:id="344" w:author="Dialog P Info" w:date="2025-09-08T13:47:00Z">
                  <w:rPr>
                    <w:rFonts w:ascii="Verdana" w:hAnsi="Verdana"/>
                  </w:rPr>
                </w:rPrChange>
              </w:rPr>
            </w:pPr>
          </w:p>
        </w:tc>
      </w:tr>
      <w:tr w:rsidR="00FD1E42" w:rsidRPr="00155A48" w14:paraId="1AC0B32B" w14:textId="77777777" w:rsidTr="00276B5C">
        <w:tc>
          <w:tcPr>
            <w:cnfStyle w:val="001000000000" w:firstRow="0" w:lastRow="0" w:firstColumn="1" w:lastColumn="0" w:oddVBand="0" w:evenVBand="0" w:oddHBand="0" w:evenHBand="0" w:firstRowFirstColumn="0" w:firstRowLastColumn="0" w:lastRowFirstColumn="0" w:lastRowLastColumn="0"/>
            <w:tcW w:w="417" w:type="dxa"/>
            <w:tcPrChange w:id="345" w:author="Dialog P Info" w:date="2025-09-08T13:33:00Z">
              <w:tcPr>
                <w:tcW w:w="421" w:type="dxa"/>
              </w:tcPr>
            </w:tcPrChange>
          </w:tcPr>
          <w:p w14:paraId="239509A2" w14:textId="77777777" w:rsidR="00FD1E42" w:rsidRPr="00155A48" w:rsidRDefault="00FD1E42" w:rsidP="00B238CE">
            <w:pPr>
              <w:rPr>
                <w:rFonts w:asciiTheme="minorHAnsi" w:hAnsiTheme="minorHAnsi" w:cstheme="minorHAnsi"/>
                <w:b w:val="0"/>
                <w:bCs w:val="0"/>
                <w:rPrChange w:id="346" w:author="Dialog P Info" w:date="2025-09-08T13:47:00Z">
                  <w:rPr>
                    <w:rFonts w:ascii="Verdana" w:hAnsi="Verdana"/>
                    <w:b w:val="0"/>
                    <w:bCs w:val="0"/>
                  </w:rPr>
                </w:rPrChange>
              </w:rPr>
            </w:pPr>
            <w:r w:rsidRPr="00155A48">
              <w:rPr>
                <w:rFonts w:asciiTheme="minorHAnsi" w:hAnsiTheme="minorHAnsi" w:cstheme="minorHAnsi"/>
                <w:rPrChange w:id="347" w:author="Dialog P Info" w:date="2025-09-08T13:47:00Z">
                  <w:rPr>
                    <w:rFonts w:ascii="Verdana" w:hAnsi="Verdana"/>
                  </w:rPr>
                </w:rPrChange>
              </w:rPr>
              <w:lastRenderedPageBreak/>
              <w:t>4</w:t>
            </w:r>
          </w:p>
        </w:tc>
        <w:tc>
          <w:tcPr>
            <w:tcW w:w="6472" w:type="dxa"/>
            <w:tcPrChange w:id="348" w:author="Dialog P Info" w:date="2025-09-08T13:33:00Z">
              <w:tcPr>
                <w:tcW w:w="6237" w:type="dxa"/>
              </w:tcPr>
            </w:tcPrChange>
          </w:tcPr>
          <w:p w14:paraId="279F5FD9" w14:textId="1ACAA501" w:rsidR="00FD1E42" w:rsidRPr="00155A48" w:rsidRDefault="00B238CE" w:rsidP="00B238CE">
            <w:pPr>
              <w:pStyle w:val="Standard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color w:val="000000"/>
                <w:kern w:val="24"/>
                <w:rPrChange w:id="349" w:author="Dialog P Info" w:date="2025-09-08T13:47:00Z">
                  <w:rPr>
                    <w:rFonts w:ascii="Verdana" w:eastAsia="+mn-ea" w:hAnsi="Verdana" w:cs="+mn-cs"/>
                    <w:color w:val="000000"/>
                    <w:kern w:val="24"/>
                    <w:sz w:val="22"/>
                    <w:szCs w:val="22"/>
                  </w:rPr>
                </w:rPrChange>
              </w:rPr>
            </w:pPr>
            <w:r w:rsidRPr="00155A48">
              <w:rPr>
                <w:rFonts w:asciiTheme="minorHAnsi" w:eastAsia="+mn-ea" w:hAnsiTheme="minorHAnsi" w:cstheme="minorHAnsi"/>
                <w:color w:val="000000"/>
                <w:kern w:val="24"/>
                <w:rPrChange w:id="350" w:author="Dialog P Info" w:date="2025-09-08T13:47:00Z">
                  <w:rPr>
                    <w:rFonts w:ascii="Verdana" w:eastAsia="+mn-ea" w:hAnsi="Verdana" w:cs="+mn-cs"/>
                    <w:color w:val="000000"/>
                    <w:kern w:val="24"/>
                    <w:sz w:val="22"/>
                    <w:szCs w:val="22"/>
                  </w:rPr>
                </w:rPrChange>
              </w:rPr>
              <w:t>b</w:t>
            </w:r>
            <w:r w:rsidR="00FD1E42" w:rsidRPr="00155A48">
              <w:rPr>
                <w:rFonts w:asciiTheme="minorHAnsi" w:eastAsia="+mn-ea" w:hAnsiTheme="minorHAnsi" w:cstheme="minorHAnsi"/>
                <w:color w:val="000000"/>
                <w:kern w:val="24"/>
                <w:rPrChange w:id="351" w:author="Dialog P Info" w:date="2025-09-08T13:47:00Z">
                  <w:rPr>
                    <w:rFonts w:ascii="Verdana" w:eastAsia="+mn-ea" w:hAnsi="Verdana" w:cs="+mn-cs"/>
                    <w:color w:val="000000"/>
                    <w:kern w:val="24"/>
                    <w:sz w:val="22"/>
                    <w:szCs w:val="22"/>
                  </w:rPr>
                </w:rPrChange>
              </w:rPr>
              <w:t xml:space="preserve">ringt einen </w:t>
            </w:r>
            <w:r w:rsidR="00FD1E42" w:rsidRPr="00155A48">
              <w:rPr>
                <w:rFonts w:asciiTheme="minorHAnsi" w:eastAsia="+mn-ea" w:hAnsiTheme="minorHAnsi" w:cstheme="minorHAnsi"/>
                <w:b/>
                <w:bCs/>
                <w:color w:val="000000"/>
                <w:kern w:val="24"/>
                <w:rPrChange w:id="352" w:author="Dialog P Info" w:date="2025-09-08T13:47:00Z">
                  <w:rPr>
                    <w:rFonts w:ascii="Verdana" w:eastAsia="+mn-ea" w:hAnsi="Verdana" w:cs="+mn-cs"/>
                    <w:b/>
                    <w:bCs/>
                    <w:color w:val="000000"/>
                    <w:kern w:val="24"/>
                    <w:sz w:val="22"/>
                    <w:szCs w:val="22"/>
                  </w:rPr>
                </w:rPrChange>
              </w:rPr>
              <w:t>eigenen Vorschlag</w:t>
            </w:r>
            <w:r w:rsidR="00FD1E42" w:rsidRPr="00155A48">
              <w:rPr>
                <w:rFonts w:asciiTheme="minorHAnsi" w:eastAsia="+mn-ea" w:hAnsiTheme="minorHAnsi" w:cstheme="minorHAnsi"/>
                <w:color w:val="000000"/>
                <w:kern w:val="24"/>
                <w:rPrChange w:id="353" w:author="Dialog P Info" w:date="2025-09-08T13:47:00Z">
                  <w:rPr>
                    <w:rFonts w:ascii="Verdana" w:eastAsia="+mn-ea" w:hAnsi="Verdana" w:cs="+mn-cs"/>
                    <w:color w:val="000000"/>
                    <w:kern w:val="24"/>
                    <w:sz w:val="22"/>
                    <w:szCs w:val="22"/>
                  </w:rPr>
                </w:rPrChange>
              </w:rPr>
              <w:t xml:space="preserve"> zur konkreten Gestaltung der repräsentativen Demokratie ein</w:t>
            </w:r>
            <w:r w:rsidRPr="00155A48">
              <w:rPr>
                <w:rFonts w:asciiTheme="minorHAnsi" w:eastAsia="+mn-ea" w:hAnsiTheme="minorHAnsi" w:cstheme="minorHAnsi"/>
                <w:color w:val="000000"/>
                <w:kern w:val="24"/>
                <w:rPrChange w:id="354" w:author="Dialog P Info" w:date="2025-09-08T13:47:00Z">
                  <w:rPr>
                    <w:rFonts w:ascii="Verdana" w:eastAsia="+mn-ea" w:hAnsi="Verdana" w:cs="+mn-cs"/>
                    <w:color w:val="000000"/>
                    <w:kern w:val="24"/>
                    <w:sz w:val="22"/>
                    <w:szCs w:val="22"/>
                  </w:rPr>
                </w:rPrChange>
              </w:rPr>
              <w:t>:</w:t>
            </w:r>
          </w:p>
          <w:p w14:paraId="282CD310" w14:textId="77777777" w:rsidR="00FD1E42" w:rsidRPr="00155A48" w:rsidRDefault="00FD1E42" w:rsidP="00B238CE">
            <w:pPr>
              <w:pStyle w:val="StandardWeb"/>
              <w:numPr>
                <w:ilvl w:val="0"/>
                <w:numId w:val="10"/>
              </w:numPr>
              <w:spacing w:before="0" w:beforeAutospacing="0" w:after="0" w:afterAutospacing="0"/>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color w:val="000000"/>
                <w:kern w:val="24"/>
                <w:rPrChange w:id="355" w:author="Dialog P Info" w:date="2025-09-08T13:47:00Z">
                  <w:rPr>
                    <w:rFonts w:ascii="Verdana" w:eastAsia="+mn-ea" w:hAnsi="Verdana" w:cs="+mn-cs"/>
                    <w:color w:val="000000"/>
                    <w:kern w:val="24"/>
                    <w:sz w:val="22"/>
                    <w:szCs w:val="22"/>
                  </w:rPr>
                </w:rPrChange>
              </w:rPr>
            </w:pPr>
            <w:r w:rsidRPr="00155A48">
              <w:rPr>
                <w:rFonts w:asciiTheme="minorHAnsi" w:eastAsia="+mn-ea" w:hAnsiTheme="minorHAnsi" w:cstheme="minorHAnsi"/>
                <w:i/>
                <w:iCs/>
                <w:color w:val="000000"/>
                <w:kern w:val="24"/>
                <w:rPrChange w:id="356" w:author="Dialog P Info" w:date="2025-09-08T13:47:00Z">
                  <w:rPr>
                    <w:rFonts w:ascii="Verdana" w:eastAsia="+mn-ea" w:hAnsi="Verdana" w:cs="+mn-cs"/>
                    <w:i/>
                    <w:iCs/>
                    <w:color w:val="000000"/>
                    <w:kern w:val="24"/>
                    <w:sz w:val="22"/>
                    <w:szCs w:val="22"/>
                  </w:rPr>
                </w:rPrChange>
              </w:rPr>
              <w:t>Entwicklung eines eigenen Vorschlags, z.B.:</w:t>
            </w:r>
            <w:r w:rsidRPr="00155A48">
              <w:rPr>
                <w:rFonts w:asciiTheme="minorHAnsi" w:eastAsia="+mn-ea" w:hAnsiTheme="minorHAnsi" w:cstheme="minorHAnsi"/>
                <w:color w:val="000000"/>
                <w:kern w:val="24"/>
                <w:rPrChange w:id="357" w:author="Dialog P Info" w:date="2025-09-08T13:47:00Z">
                  <w:rPr>
                    <w:rFonts w:ascii="Verdana" w:eastAsia="+mn-ea" w:hAnsi="Verdana" w:cs="+mn-cs"/>
                    <w:color w:val="000000"/>
                    <w:kern w:val="24"/>
                    <w:sz w:val="22"/>
                    <w:szCs w:val="22"/>
                  </w:rPr>
                </w:rPrChange>
              </w:rPr>
              <w:t xml:space="preserve"> Wichtig erscheint eine enge Bindung zwischen repräsentierter Bevölkerung und Repräsentantinnen und Repräsentanten, um die konkreten Bedürfnisse, Wünsche und Vorstellungen der Bevölkerung zu kennen. Dieser Kontakt könnte z.B. mithilfe von Bürgersprechstunden, Bürgerforen oder Bürgerräten hergestellt werden.</w:t>
            </w:r>
          </w:p>
          <w:p w14:paraId="5AA9CE60" w14:textId="77777777" w:rsidR="00FD1E42" w:rsidRPr="00155A48" w:rsidRDefault="00FD1E42" w:rsidP="00B238CE">
            <w:pPr>
              <w:pStyle w:val="StandardWeb"/>
              <w:numPr>
                <w:ilvl w:val="0"/>
                <w:numId w:val="10"/>
              </w:numPr>
              <w:spacing w:before="0" w:beforeAutospacing="0" w:after="0" w:afterAutospacing="0"/>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color w:val="000000"/>
                <w:kern w:val="24"/>
                <w:rPrChange w:id="358" w:author="Dialog P Info" w:date="2025-09-08T13:47:00Z">
                  <w:rPr>
                    <w:rFonts w:ascii="Verdana" w:eastAsia="+mn-ea" w:hAnsi="Verdana" w:cs="+mn-cs"/>
                    <w:color w:val="000000"/>
                    <w:kern w:val="24"/>
                    <w:sz w:val="22"/>
                    <w:szCs w:val="22"/>
                  </w:rPr>
                </w:rPrChange>
              </w:rPr>
            </w:pPr>
            <w:r w:rsidRPr="00155A48">
              <w:rPr>
                <w:rFonts w:asciiTheme="minorHAnsi" w:eastAsia="+mn-ea" w:hAnsiTheme="minorHAnsi" w:cstheme="minorHAnsi"/>
                <w:i/>
                <w:iCs/>
                <w:color w:val="000000"/>
                <w:kern w:val="24"/>
                <w:rPrChange w:id="359" w:author="Dialog P Info" w:date="2025-09-08T13:47:00Z">
                  <w:rPr>
                    <w:rFonts w:ascii="Verdana" w:eastAsia="+mn-ea" w:hAnsi="Verdana" w:cs="+mn-cs"/>
                    <w:i/>
                    <w:iCs/>
                    <w:color w:val="000000"/>
                    <w:kern w:val="24"/>
                    <w:sz w:val="22"/>
                    <w:szCs w:val="22"/>
                  </w:rPr>
                </w:rPrChange>
              </w:rPr>
              <w:t>Nähere Begründung, z.B.:</w:t>
            </w:r>
            <w:r w:rsidRPr="00155A48">
              <w:rPr>
                <w:rFonts w:asciiTheme="minorHAnsi" w:eastAsia="+mn-ea" w:hAnsiTheme="minorHAnsi" w:cstheme="minorHAnsi"/>
                <w:color w:val="000000"/>
                <w:kern w:val="24"/>
                <w:rPrChange w:id="360" w:author="Dialog P Info" w:date="2025-09-08T13:47:00Z">
                  <w:rPr>
                    <w:rFonts w:ascii="Verdana" w:eastAsia="+mn-ea" w:hAnsi="Verdana" w:cs="+mn-cs"/>
                    <w:color w:val="000000"/>
                    <w:kern w:val="24"/>
                    <w:sz w:val="22"/>
                    <w:szCs w:val="22"/>
                  </w:rPr>
                </w:rPrChange>
              </w:rPr>
              <w:t xml:space="preserve"> Die verschiedenen Formate würden den Bürgerinnen und Bürgern die Möglichkeit geben, eigene Ideen – ggf. in Zusammenarbeit mit den Repräsentantinnen und Repräsentanten – zu entwickeln und den Repräsentantinnen und Repräsentanten gleichzeitig die Möglichkeit der inhaltlichen Rückkoppelung mit der Bevölkerung bieten. Damit könnte einer möglichen Entfremdung zwischen der Bevölkerung und den Repräsentantinnen und Repräsentanten entgegengewirkt werden.</w:t>
            </w:r>
          </w:p>
        </w:tc>
        <w:tc>
          <w:tcPr>
            <w:tcW w:w="2037" w:type="dxa"/>
            <w:tcPrChange w:id="361" w:author="Dialog P Info" w:date="2025-09-08T13:33:00Z">
              <w:tcPr>
                <w:tcW w:w="1275" w:type="dxa"/>
              </w:tcPr>
            </w:tcPrChange>
          </w:tcPr>
          <w:p w14:paraId="3F5F103E" w14:textId="77777777" w:rsidR="00FD1E42" w:rsidRPr="00155A48" w:rsidRDefault="00FD1E42" w:rsidP="00B238C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Change w:id="362" w:author="Dialog P Info" w:date="2025-09-08T13:47:00Z">
                  <w:rPr>
                    <w:rFonts w:ascii="Verdana" w:hAnsi="Verdana"/>
                  </w:rPr>
                </w:rPrChange>
              </w:rPr>
            </w:pPr>
            <w:r w:rsidRPr="00155A48">
              <w:rPr>
                <w:rFonts w:asciiTheme="minorHAnsi" w:hAnsiTheme="minorHAnsi" w:cstheme="minorHAnsi"/>
                <w:sz w:val="24"/>
                <w:szCs w:val="24"/>
                <w:rPrChange w:id="363" w:author="Dialog P Info" w:date="2025-09-08T13:47:00Z">
                  <w:rPr>
                    <w:rFonts w:ascii="Verdana" w:hAnsi="Verdana"/>
                  </w:rPr>
                </w:rPrChange>
              </w:rPr>
              <w:t>6</w:t>
            </w:r>
          </w:p>
        </w:tc>
        <w:tc>
          <w:tcPr>
            <w:tcW w:w="2014" w:type="dxa"/>
            <w:tcPrChange w:id="364" w:author="Dialog P Info" w:date="2025-09-08T13:33:00Z">
              <w:tcPr>
                <w:tcW w:w="1129" w:type="dxa"/>
              </w:tcPr>
            </w:tcPrChange>
          </w:tcPr>
          <w:p w14:paraId="3CFEEC6C" w14:textId="77777777" w:rsidR="00FD1E42" w:rsidRPr="00155A48" w:rsidRDefault="00FD1E42" w:rsidP="00B238C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Change w:id="365" w:author="Dialog P Info" w:date="2025-09-08T13:47:00Z">
                  <w:rPr>
                    <w:rFonts w:ascii="Verdana" w:hAnsi="Verdana"/>
                  </w:rPr>
                </w:rPrChange>
              </w:rPr>
            </w:pPr>
          </w:p>
        </w:tc>
      </w:tr>
      <w:tr w:rsidR="00FD1E42" w:rsidRPr="00155A48" w14:paraId="304871A4" w14:textId="77777777" w:rsidTr="00276B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7" w:type="dxa"/>
            <w:tcPrChange w:id="366" w:author="Dialog P Info" w:date="2025-09-08T13:33:00Z">
              <w:tcPr>
                <w:tcW w:w="421" w:type="dxa"/>
              </w:tcPr>
            </w:tcPrChange>
          </w:tcPr>
          <w:p w14:paraId="6DA63A7B" w14:textId="77777777" w:rsidR="00FD1E42" w:rsidRPr="00155A48" w:rsidRDefault="00FD1E42" w:rsidP="00B238CE">
            <w:pPr>
              <w:cnfStyle w:val="001000100000" w:firstRow="0" w:lastRow="0" w:firstColumn="1" w:lastColumn="0" w:oddVBand="0" w:evenVBand="0" w:oddHBand="1" w:evenHBand="0" w:firstRowFirstColumn="0" w:firstRowLastColumn="0" w:lastRowFirstColumn="0" w:lastRowLastColumn="0"/>
              <w:rPr>
                <w:rFonts w:asciiTheme="minorHAnsi" w:hAnsiTheme="minorHAnsi" w:cstheme="minorHAnsi"/>
                <w:b w:val="0"/>
                <w:bCs w:val="0"/>
                <w:rPrChange w:id="367" w:author="Dialog P Info" w:date="2025-09-08T13:47:00Z">
                  <w:rPr>
                    <w:rFonts w:ascii="Verdana" w:hAnsi="Verdana"/>
                    <w:b w:val="0"/>
                    <w:bCs w:val="0"/>
                  </w:rPr>
                </w:rPrChange>
              </w:rPr>
            </w:pPr>
            <w:r w:rsidRPr="00155A48">
              <w:rPr>
                <w:rFonts w:asciiTheme="minorHAnsi" w:hAnsiTheme="minorHAnsi" w:cstheme="minorHAnsi"/>
                <w:rPrChange w:id="368" w:author="Dialog P Info" w:date="2025-09-08T13:47:00Z">
                  <w:rPr>
                    <w:rFonts w:ascii="Verdana" w:hAnsi="Verdana"/>
                  </w:rPr>
                </w:rPrChange>
              </w:rPr>
              <w:t>5</w:t>
            </w:r>
          </w:p>
        </w:tc>
        <w:tc>
          <w:tcPr>
            <w:tcW w:w="6472" w:type="dxa"/>
            <w:tcPrChange w:id="369" w:author="Dialog P Info" w:date="2025-09-08T13:33:00Z">
              <w:tcPr>
                <w:tcW w:w="6237" w:type="dxa"/>
              </w:tcPr>
            </w:tcPrChange>
          </w:tcPr>
          <w:p w14:paraId="1D1E73ED" w14:textId="1913F399" w:rsidR="00FD1E42" w:rsidRPr="00155A48" w:rsidRDefault="00B238CE" w:rsidP="00B238CE">
            <w:pPr>
              <w:pStyle w:val="Standard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Theme="minorHAnsi" w:eastAsia="+mn-ea" w:hAnsiTheme="minorHAnsi" w:cstheme="minorHAnsi"/>
                <w:color w:val="000000"/>
                <w:kern w:val="24"/>
                <w:rPrChange w:id="370" w:author="Dialog P Info" w:date="2025-09-08T13:47:00Z">
                  <w:rPr>
                    <w:rFonts w:ascii="Verdana" w:eastAsia="+mn-ea" w:hAnsi="Verdana" w:cs="+mn-cs"/>
                    <w:color w:val="000000"/>
                    <w:kern w:val="24"/>
                    <w:sz w:val="22"/>
                    <w:szCs w:val="22"/>
                  </w:rPr>
                </w:rPrChange>
              </w:rPr>
            </w:pPr>
            <w:r w:rsidRPr="00155A48">
              <w:rPr>
                <w:rFonts w:asciiTheme="minorHAnsi" w:eastAsia="+mn-ea" w:hAnsiTheme="minorHAnsi" w:cstheme="minorHAnsi"/>
                <w:color w:val="000000"/>
                <w:kern w:val="24"/>
                <w:rPrChange w:id="371" w:author="Dialog P Info" w:date="2025-09-08T13:47:00Z">
                  <w:rPr>
                    <w:rFonts w:ascii="Verdana" w:eastAsia="+mn-ea" w:hAnsi="Verdana" w:cs="+mn-cs"/>
                    <w:color w:val="000000"/>
                    <w:kern w:val="24"/>
                    <w:sz w:val="22"/>
                    <w:szCs w:val="22"/>
                  </w:rPr>
                </w:rPrChange>
              </w:rPr>
              <w:t>v</w:t>
            </w:r>
            <w:r w:rsidR="00FD1E42" w:rsidRPr="00155A48">
              <w:rPr>
                <w:rFonts w:asciiTheme="minorHAnsi" w:eastAsia="+mn-ea" w:hAnsiTheme="minorHAnsi" w:cstheme="minorHAnsi"/>
                <w:color w:val="000000"/>
                <w:kern w:val="24"/>
                <w:rPrChange w:id="372" w:author="Dialog P Info" w:date="2025-09-08T13:47:00Z">
                  <w:rPr>
                    <w:rFonts w:ascii="Verdana" w:eastAsia="+mn-ea" w:hAnsi="Verdana" w:cs="+mn-cs"/>
                    <w:color w:val="000000"/>
                    <w:kern w:val="24"/>
                    <w:sz w:val="22"/>
                    <w:szCs w:val="22"/>
                  </w:rPr>
                </w:rPrChange>
              </w:rPr>
              <w:t xml:space="preserve">erfolgt mit dem gesamten Redebeitrag klar erkennbar die </w:t>
            </w:r>
            <w:r w:rsidR="00FD1E42" w:rsidRPr="00155A48">
              <w:rPr>
                <w:rFonts w:asciiTheme="minorHAnsi" w:eastAsia="+mn-ea" w:hAnsiTheme="minorHAnsi" w:cstheme="minorHAnsi"/>
                <w:b/>
                <w:bCs/>
                <w:color w:val="000000"/>
                <w:kern w:val="24"/>
                <w:rPrChange w:id="373" w:author="Dialog P Info" w:date="2025-09-08T13:47:00Z">
                  <w:rPr>
                    <w:rFonts w:ascii="Verdana" w:eastAsia="+mn-ea" w:hAnsi="Verdana" w:cs="+mn-cs"/>
                    <w:b/>
                    <w:bCs/>
                    <w:color w:val="000000"/>
                    <w:kern w:val="24"/>
                    <w:sz w:val="22"/>
                    <w:szCs w:val="22"/>
                  </w:rPr>
                </w:rPrChange>
              </w:rPr>
              <w:t>Intention</w:t>
            </w:r>
            <w:r w:rsidR="00FD1E42" w:rsidRPr="00155A48">
              <w:rPr>
                <w:rFonts w:asciiTheme="minorHAnsi" w:eastAsia="+mn-ea" w:hAnsiTheme="minorHAnsi" w:cstheme="minorHAnsi"/>
                <w:color w:val="000000"/>
                <w:kern w:val="24"/>
                <w:rPrChange w:id="374" w:author="Dialog P Info" w:date="2025-09-08T13:47:00Z">
                  <w:rPr>
                    <w:rFonts w:ascii="Verdana" w:eastAsia="+mn-ea" w:hAnsi="Verdana" w:cs="+mn-cs"/>
                    <w:color w:val="000000"/>
                    <w:kern w:val="24"/>
                    <w:sz w:val="22"/>
                    <w:szCs w:val="22"/>
                  </w:rPr>
                </w:rPrChange>
              </w:rPr>
              <w:t>, die Adressaten zu überzeugen, z.B. durch einige der folgenden Aspekte:</w:t>
            </w:r>
          </w:p>
          <w:p w14:paraId="34520CA9" w14:textId="77777777" w:rsidR="00FD1E42" w:rsidRPr="00155A48" w:rsidRDefault="00FD1E42" w:rsidP="00B238CE">
            <w:pPr>
              <w:pStyle w:val="StandardWeb"/>
              <w:numPr>
                <w:ilvl w:val="0"/>
                <w:numId w:val="11"/>
              </w:numPr>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Theme="minorHAnsi" w:eastAsia="+mn-ea" w:hAnsiTheme="minorHAnsi" w:cstheme="minorHAnsi"/>
                <w:color w:val="000000"/>
                <w:kern w:val="24"/>
                <w:rPrChange w:id="375" w:author="Dialog P Info" w:date="2025-09-08T13:47:00Z">
                  <w:rPr>
                    <w:rFonts w:ascii="Verdana" w:eastAsia="+mn-ea" w:hAnsi="Verdana" w:cs="+mn-cs"/>
                    <w:color w:val="000000"/>
                    <w:kern w:val="24"/>
                    <w:sz w:val="22"/>
                    <w:szCs w:val="22"/>
                  </w:rPr>
                </w:rPrChange>
              </w:rPr>
            </w:pPr>
            <w:r w:rsidRPr="00155A48">
              <w:rPr>
                <w:rFonts w:asciiTheme="minorHAnsi" w:eastAsia="+mn-ea" w:hAnsiTheme="minorHAnsi" w:cstheme="minorHAnsi"/>
                <w:color w:val="000000"/>
                <w:kern w:val="24"/>
                <w:rPrChange w:id="376" w:author="Dialog P Info" w:date="2025-09-08T13:47:00Z">
                  <w:rPr>
                    <w:rFonts w:ascii="Verdana" w:eastAsia="+mn-ea" w:hAnsi="Verdana" w:cs="+mn-cs"/>
                    <w:color w:val="000000"/>
                    <w:kern w:val="24"/>
                    <w:sz w:val="22"/>
                    <w:szCs w:val="22"/>
                  </w:rPr>
                </w:rPrChange>
              </w:rPr>
              <w:t>Widerspruchsfreie und klar begründete Positionierung</w:t>
            </w:r>
          </w:p>
          <w:p w14:paraId="4ABC86C3" w14:textId="77777777" w:rsidR="00FD1E42" w:rsidRPr="00155A48" w:rsidRDefault="00FD1E42" w:rsidP="00B238CE">
            <w:pPr>
              <w:pStyle w:val="StandardWeb"/>
              <w:numPr>
                <w:ilvl w:val="0"/>
                <w:numId w:val="11"/>
              </w:numPr>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Theme="minorHAnsi" w:eastAsia="+mn-ea" w:hAnsiTheme="minorHAnsi" w:cstheme="minorHAnsi"/>
                <w:color w:val="000000"/>
                <w:kern w:val="24"/>
                <w:rPrChange w:id="377" w:author="Dialog P Info" w:date="2025-09-08T13:47:00Z">
                  <w:rPr>
                    <w:rFonts w:ascii="Verdana" w:eastAsia="+mn-ea" w:hAnsi="Verdana" w:cs="+mn-cs"/>
                    <w:color w:val="000000"/>
                    <w:kern w:val="24"/>
                    <w:sz w:val="22"/>
                    <w:szCs w:val="22"/>
                  </w:rPr>
                </w:rPrChange>
              </w:rPr>
            </w:pPr>
            <w:r w:rsidRPr="00155A48">
              <w:rPr>
                <w:rFonts w:asciiTheme="minorHAnsi" w:eastAsia="+mn-ea" w:hAnsiTheme="minorHAnsi" w:cstheme="minorHAnsi"/>
                <w:color w:val="000000"/>
                <w:kern w:val="24"/>
                <w:rPrChange w:id="378" w:author="Dialog P Info" w:date="2025-09-08T13:47:00Z">
                  <w:rPr>
                    <w:rFonts w:ascii="Verdana" w:eastAsia="+mn-ea" w:hAnsi="Verdana" w:cs="+mn-cs"/>
                    <w:color w:val="000000"/>
                    <w:kern w:val="24"/>
                    <w:sz w:val="22"/>
                    <w:szCs w:val="22"/>
                  </w:rPr>
                </w:rPrChange>
              </w:rPr>
              <w:t>Aufwertung der eigenen und Abwertung der Gegenposition durch den Einsatz argumentativer Techniken</w:t>
            </w:r>
          </w:p>
          <w:p w14:paraId="3D8AB8BD" w14:textId="5FF4B263" w:rsidR="00FD1E42" w:rsidRPr="00155A48" w:rsidRDefault="00FD1E42" w:rsidP="00B238CE">
            <w:pPr>
              <w:pStyle w:val="StandardWeb"/>
              <w:numPr>
                <w:ilvl w:val="0"/>
                <w:numId w:val="11"/>
              </w:numPr>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Theme="minorHAnsi" w:eastAsia="+mn-ea" w:hAnsiTheme="minorHAnsi" w:cstheme="minorHAnsi"/>
                <w:color w:val="000000"/>
                <w:kern w:val="24"/>
                <w:rPrChange w:id="379" w:author="Dialog P Info" w:date="2025-09-08T13:47:00Z">
                  <w:rPr>
                    <w:rFonts w:ascii="Verdana" w:eastAsia="+mn-ea" w:hAnsi="Verdana" w:cs="+mn-cs"/>
                    <w:color w:val="000000"/>
                    <w:kern w:val="24"/>
                    <w:sz w:val="22"/>
                    <w:szCs w:val="22"/>
                  </w:rPr>
                </w:rPrChange>
              </w:rPr>
            </w:pPr>
            <w:r w:rsidRPr="00155A48">
              <w:rPr>
                <w:rFonts w:asciiTheme="minorHAnsi" w:eastAsia="+mn-ea" w:hAnsiTheme="minorHAnsi" w:cstheme="minorHAnsi"/>
                <w:color w:val="000000"/>
                <w:kern w:val="24"/>
                <w:rPrChange w:id="380" w:author="Dialog P Info" w:date="2025-09-08T13:47:00Z">
                  <w:rPr>
                    <w:rFonts w:ascii="Verdana" w:eastAsia="+mn-ea" w:hAnsi="Verdana" w:cs="+mn-cs"/>
                    <w:color w:val="000000"/>
                    <w:kern w:val="24"/>
                    <w:sz w:val="22"/>
                    <w:szCs w:val="22"/>
                  </w:rPr>
                </w:rPrChange>
              </w:rPr>
              <w:t xml:space="preserve">Expliziter Bezug </w:t>
            </w:r>
            <w:proofErr w:type="gramStart"/>
            <w:r w:rsidRPr="00155A48">
              <w:rPr>
                <w:rFonts w:asciiTheme="minorHAnsi" w:eastAsia="+mn-ea" w:hAnsiTheme="minorHAnsi" w:cstheme="minorHAnsi"/>
                <w:color w:val="000000"/>
                <w:kern w:val="24"/>
                <w:rPrChange w:id="381" w:author="Dialog P Info" w:date="2025-09-08T13:47:00Z">
                  <w:rPr>
                    <w:rFonts w:ascii="Verdana" w:eastAsia="+mn-ea" w:hAnsi="Verdana" w:cs="+mn-cs"/>
                    <w:color w:val="000000"/>
                    <w:kern w:val="24"/>
                    <w:sz w:val="22"/>
                    <w:szCs w:val="22"/>
                  </w:rPr>
                </w:rPrChange>
              </w:rPr>
              <w:t>auf leitende</w:t>
            </w:r>
            <w:proofErr w:type="gramEnd"/>
            <w:r w:rsidRPr="00155A48">
              <w:rPr>
                <w:rFonts w:asciiTheme="minorHAnsi" w:eastAsia="+mn-ea" w:hAnsiTheme="minorHAnsi" w:cstheme="minorHAnsi"/>
                <w:color w:val="000000"/>
                <w:kern w:val="24"/>
                <w:rPrChange w:id="382" w:author="Dialog P Info" w:date="2025-09-08T13:47:00Z">
                  <w:rPr>
                    <w:rFonts w:ascii="Verdana" w:eastAsia="+mn-ea" w:hAnsi="Verdana" w:cs="+mn-cs"/>
                    <w:color w:val="000000"/>
                    <w:kern w:val="24"/>
                    <w:sz w:val="22"/>
                    <w:szCs w:val="22"/>
                  </w:rPr>
                </w:rPrChange>
              </w:rPr>
              <w:t xml:space="preserve"> Kriterien (z.B. </w:t>
            </w:r>
            <w:r w:rsidR="00B238CE" w:rsidRPr="00155A48">
              <w:rPr>
                <w:rFonts w:asciiTheme="minorHAnsi" w:hAnsiTheme="minorHAnsi" w:cstheme="minorHAnsi"/>
                <w:rPrChange w:id="383" w:author="Dialog P Info" w:date="2025-09-08T13:47:00Z">
                  <w:rPr>
                    <w:rFonts w:ascii="Verdana" w:hAnsi="Verdana"/>
                    <w:sz w:val="22"/>
                    <w:szCs w:val="22"/>
                  </w:rPr>
                </w:rPrChange>
              </w:rPr>
              <w:t>Umsetzbarkeit, Legitimität, historische Erfahrungen, Demokratiesicherung</w:t>
            </w:r>
            <w:r w:rsidRPr="00155A48">
              <w:rPr>
                <w:rFonts w:asciiTheme="minorHAnsi" w:eastAsia="+mn-ea" w:hAnsiTheme="minorHAnsi" w:cstheme="minorHAnsi"/>
                <w:color w:val="000000"/>
                <w:kern w:val="24"/>
                <w:rPrChange w:id="384" w:author="Dialog P Info" w:date="2025-09-08T13:47:00Z">
                  <w:rPr>
                    <w:rFonts w:ascii="Verdana" w:eastAsia="+mn-ea" w:hAnsi="Verdana" w:cs="+mn-cs"/>
                    <w:color w:val="000000"/>
                    <w:kern w:val="24"/>
                    <w:sz w:val="22"/>
                    <w:szCs w:val="22"/>
                  </w:rPr>
                </w:rPrChange>
              </w:rPr>
              <w:t>)</w:t>
            </w:r>
          </w:p>
          <w:p w14:paraId="0DDDF298" w14:textId="77777777" w:rsidR="00FD1E42" w:rsidRPr="00155A48" w:rsidRDefault="00FD1E42" w:rsidP="00B238CE">
            <w:pPr>
              <w:pStyle w:val="StandardWeb"/>
              <w:numPr>
                <w:ilvl w:val="0"/>
                <w:numId w:val="11"/>
              </w:numPr>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Theme="minorHAnsi" w:eastAsia="+mn-ea" w:hAnsiTheme="minorHAnsi" w:cstheme="minorHAnsi"/>
                <w:color w:val="000000"/>
                <w:kern w:val="24"/>
                <w:rPrChange w:id="385" w:author="Dialog P Info" w:date="2025-09-08T13:47:00Z">
                  <w:rPr>
                    <w:rFonts w:ascii="Verdana" w:eastAsia="+mn-ea" w:hAnsi="Verdana" w:cs="+mn-cs"/>
                    <w:color w:val="000000"/>
                    <w:kern w:val="24"/>
                    <w:sz w:val="22"/>
                    <w:szCs w:val="22"/>
                  </w:rPr>
                </w:rPrChange>
              </w:rPr>
            </w:pPr>
            <w:r w:rsidRPr="00155A48">
              <w:rPr>
                <w:rFonts w:asciiTheme="minorHAnsi" w:eastAsia="+mn-ea" w:hAnsiTheme="minorHAnsi" w:cstheme="minorHAnsi"/>
                <w:color w:val="000000"/>
                <w:kern w:val="24"/>
                <w:rPrChange w:id="386" w:author="Dialog P Info" w:date="2025-09-08T13:47:00Z">
                  <w:rPr>
                    <w:rFonts w:ascii="Verdana" w:eastAsia="+mn-ea" w:hAnsi="Verdana" w:cs="+mn-cs"/>
                    <w:color w:val="000000"/>
                    <w:kern w:val="24"/>
                    <w:sz w:val="22"/>
                    <w:szCs w:val="22"/>
                  </w:rPr>
                </w:rPrChange>
              </w:rPr>
              <w:t>Kreative, die Zuhörerschaft überraschende Elemente</w:t>
            </w:r>
          </w:p>
        </w:tc>
        <w:tc>
          <w:tcPr>
            <w:tcW w:w="2037" w:type="dxa"/>
            <w:tcPrChange w:id="387" w:author="Dialog P Info" w:date="2025-09-08T13:33:00Z">
              <w:tcPr>
                <w:tcW w:w="1275" w:type="dxa"/>
              </w:tcPr>
            </w:tcPrChange>
          </w:tcPr>
          <w:p w14:paraId="16B07315" w14:textId="77777777" w:rsidR="00FD1E42" w:rsidRPr="00155A48" w:rsidRDefault="00FD1E42" w:rsidP="00B238C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Change w:id="388" w:author="Dialog P Info" w:date="2025-09-08T13:47:00Z">
                  <w:rPr>
                    <w:rFonts w:ascii="Verdana" w:hAnsi="Verdana"/>
                  </w:rPr>
                </w:rPrChange>
              </w:rPr>
            </w:pPr>
            <w:r w:rsidRPr="00155A48">
              <w:rPr>
                <w:rFonts w:asciiTheme="minorHAnsi" w:hAnsiTheme="minorHAnsi" w:cstheme="minorHAnsi"/>
                <w:sz w:val="24"/>
                <w:szCs w:val="24"/>
                <w:rPrChange w:id="389" w:author="Dialog P Info" w:date="2025-09-08T13:47:00Z">
                  <w:rPr>
                    <w:rFonts w:ascii="Verdana" w:hAnsi="Verdana"/>
                  </w:rPr>
                </w:rPrChange>
              </w:rPr>
              <w:t>8</w:t>
            </w:r>
          </w:p>
        </w:tc>
        <w:tc>
          <w:tcPr>
            <w:tcW w:w="2014" w:type="dxa"/>
            <w:tcPrChange w:id="390" w:author="Dialog P Info" w:date="2025-09-08T13:33:00Z">
              <w:tcPr>
                <w:tcW w:w="1129" w:type="dxa"/>
              </w:tcPr>
            </w:tcPrChange>
          </w:tcPr>
          <w:p w14:paraId="0A3BB982" w14:textId="77777777" w:rsidR="00FD1E42" w:rsidRPr="00155A48" w:rsidRDefault="00FD1E42" w:rsidP="00B238C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Change w:id="391" w:author="Dialog P Info" w:date="2025-09-08T13:47:00Z">
                  <w:rPr>
                    <w:rFonts w:ascii="Verdana" w:hAnsi="Verdana"/>
                  </w:rPr>
                </w:rPrChange>
              </w:rPr>
            </w:pPr>
          </w:p>
        </w:tc>
      </w:tr>
      <w:tr w:rsidR="00FD1E42" w:rsidRPr="00155A48" w14:paraId="4C3D0F3E" w14:textId="77777777" w:rsidTr="00276B5C">
        <w:trPr>
          <w:trHeight w:val="657"/>
        </w:trPr>
        <w:tc>
          <w:tcPr>
            <w:cnfStyle w:val="001000000000" w:firstRow="0" w:lastRow="0" w:firstColumn="1" w:lastColumn="0" w:oddVBand="0" w:evenVBand="0" w:oddHBand="0" w:evenHBand="0" w:firstRowFirstColumn="0" w:firstRowLastColumn="0" w:lastRowFirstColumn="0" w:lastRowLastColumn="0"/>
            <w:tcW w:w="417" w:type="dxa"/>
            <w:tcPrChange w:id="392" w:author="Dialog P Info" w:date="2025-09-08T13:34:00Z">
              <w:tcPr>
                <w:tcW w:w="421" w:type="dxa"/>
              </w:tcPr>
            </w:tcPrChange>
          </w:tcPr>
          <w:p w14:paraId="663C6A01" w14:textId="77777777" w:rsidR="00FD1E42" w:rsidRPr="00155A48" w:rsidRDefault="00FD1E42" w:rsidP="00B238CE">
            <w:pPr>
              <w:rPr>
                <w:rFonts w:asciiTheme="minorHAnsi" w:hAnsiTheme="minorHAnsi" w:cstheme="minorHAnsi"/>
                <w:rPrChange w:id="393" w:author="Dialog P Info" w:date="2025-09-08T13:47:00Z">
                  <w:rPr>
                    <w:rFonts w:ascii="Verdana" w:hAnsi="Verdana"/>
                  </w:rPr>
                </w:rPrChange>
              </w:rPr>
            </w:pPr>
          </w:p>
        </w:tc>
        <w:tc>
          <w:tcPr>
            <w:tcW w:w="6472" w:type="dxa"/>
            <w:tcPrChange w:id="394" w:author="Dialog P Info" w:date="2025-09-08T13:34:00Z">
              <w:tcPr>
                <w:tcW w:w="6237" w:type="dxa"/>
              </w:tcPr>
            </w:tcPrChange>
          </w:tcPr>
          <w:p w14:paraId="36BBA8DE" w14:textId="77777777" w:rsidR="00FD1E42" w:rsidRPr="00155A48" w:rsidRDefault="00FD1E42" w:rsidP="00B238CE">
            <w:pPr>
              <w:pStyle w:val="Standard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b/>
                <w:bCs/>
                <w:color w:val="000000"/>
                <w:kern w:val="24"/>
                <w:rPrChange w:id="395" w:author="Dialog P Info" w:date="2025-09-08T13:47:00Z">
                  <w:rPr>
                    <w:rFonts w:ascii="Verdana" w:eastAsia="+mn-ea" w:hAnsi="Verdana" w:cs="+mn-cs"/>
                    <w:b/>
                    <w:bCs/>
                    <w:color w:val="000000"/>
                    <w:kern w:val="24"/>
                    <w:sz w:val="22"/>
                    <w:szCs w:val="22"/>
                  </w:rPr>
                </w:rPrChange>
              </w:rPr>
            </w:pPr>
            <w:r w:rsidRPr="00155A48">
              <w:rPr>
                <w:rFonts w:asciiTheme="minorHAnsi" w:eastAsia="+mn-ea" w:hAnsiTheme="minorHAnsi" w:cstheme="minorHAnsi"/>
                <w:b/>
                <w:bCs/>
                <w:color w:val="000000"/>
                <w:kern w:val="24"/>
                <w:rPrChange w:id="396" w:author="Dialog P Info" w:date="2025-09-08T13:47:00Z">
                  <w:rPr>
                    <w:rFonts w:ascii="Verdana" w:eastAsia="+mn-ea" w:hAnsi="Verdana" w:cs="+mn-cs"/>
                    <w:b/>
                    <w:bCs/>
                    <w:color w:val="000000"/>
                    <w:kern w:val="24"/>
                    <w:sz w:val="22"/>
                    <w:szCs w:val="22"/>
                  </w:rPr>
                </w:rPrChange>
              </w:rPr>
              <w:t>Summe</w:t>
            </w:r>
          </w:p>
        </w:tc>
        <w:tc>
          <w:tcPr>
            <w:tcW w:w="2037" w:type="dxa"/>
            <w:tcPrChange w:id="397" w:author="Dialog P Info" w:date="2025-09-08T13:34:00Z">
              <w:tcPr>
                <w:tcW w:w="1275" w:type="dxa"/>
              </w:tcPr>
            </w:tcPrChange>
          </w:tcPr>
          <w:p w14:paraId="584A13D4" w14:textId="77777777" w:rsidR="00FD1E42" w:rsidRPr="00155A48" w:rsidRDefault="00FD1E42" w:rsidP="00B238C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4"/>
                <w:szCs w:val="24"/>
                <w:rPrChange w:id="398" w:author="Dialog P Info" w:date="2025-09-08T13:47:00Z">
                  <w:rPr>
                    <w:rFonts w:ascii="Verdana" w:hAnsi="Verdana"/>
                    <w:b/>
                    <w:bCs/>
                  </w:rPr>
                </w:rPrChange>
              </w:rPr>
            </w:pPr>
            <w:r w:rsidRPr="00155A48">
              <w:rPr>
                <w:rFonts w:asciiTheme="minorHAnsi" w:hAnsiTheme="minorHAnsi" w:cstheme="minorHAnsi"/>
                <w:b/>
                <w:bCs/>
                <w:sz w:val="24"/>
                <w:szCs w:val="24"/>
                <w:rPrChange w:id="399" w:author="Dialog P Info" w:date="2025-09-08T13:47:00Z">
                  <w:rPr>
                    <w:rFonts w:ascii="Verdana" w:hAnsi="Verdana"/>
                    <w:b/>
                    <w:bCs/>
                  </w:rPr>
                </w:rPrChange>
              </w:rPr>
              <w:t>30</w:t>
            </w:r>
          </w:p>
        </w:tc>
        <w:tc>
          <w:tcPr>
            <w:tcW w:w="2014" w:type="dxa"/>
            <w:tcPrChange w:id="400" w:author="Dialog P Info" w:date="2025-09-08T13:34:00Z">
              <w:tcPr>
                <w:tcW w:w="1129" w:type="dxa"/>
              </w:tcPr>
            </w:tcPrChange>
          </w:tcPr>
          <w:p w14:paraId="2CE79B49" w14:textId="77777777" w:rsidR="00FD1E42" w:rsidRPr="00155A48" w:rsidRDefault="00FD1E42" w:rsidP="00B238C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4"/>
                <w:szCs w:val="24"/>
                <w:rPrChange w:id="401" w:author="Dialog P Info" w:date="2025-09-08T13:47:00Z">
                  <w:rPr>
                    <w:rFonts w:ascii="Verdana" w:hAnsi="Verdana"/>
                    <w:b/>
                    <w:bCs/>
                  </w:rPr>
                </w:rPrChange>
              </w:rPr>
            </w:pPr>
          </w:p>
        </w:tc>
      </w:tr>
    </w:tbl>
    <w:p w14:paraId="5D7EA18D" w14:textId="77777777" w:rsidR="00FD1E42" w:rsidRPr="00155A48" w:rsidRDefault="00FD1E42" w:rsidP="00FD1E42">
      <w:pPr>
        <w:rPr>
          <w:rFonts w:asciiTheme="minorHAnsi" w:hAnsiTheme="minorHAnsi" w:cstheme="minorHAnsi"/>
        </w:rPr>
      </w:pPr>
    </w:p>
    <w:p w14:paraId="3ED03A55" w14:textId="42E75F88" w:rsidR="00FD1E42" w:rsidRPr="00155A48" w:rsidRDefault="00FD1E42" w:rsidP="00FD1E42">
      <w:pPr>
        <w:rPr>
          <w:rFonts w:asciiTheme="minorHAnsi" w:hAnsiTheme="minorHAnsi" w:cstheme="minorHAnsi"/>
        </w:rPr>
      </w:pPr>
    </w:p>
    <w:p w14:paraId="555A995B" w14:textId="77777777" w:rsidR="00FD1E42" w:rsidRDefault="00FD1E42" w:rsidP="00FD1E42">
      <w:pPr>
        <w:rPr>
          <w:rFonts w:ascii="Times New Roman"/>
          <w:sz w:val="20"/>
        </w:rPr>
        <w:sectPr w:rsidR="00FD1E42" w:rsidSect="00276B5C">
          <w:headerReference w:type="default" r:id="rId17"/>
          <w:pgSz w:w="11910" w:h="16840"/>
          <w:pgMar w:top="1196" w:right="1134" w:bottom="851" w:left="1134" w:header="720" w:footer="720" w:gutter="0"/>
          <w:cols w:space="720"/>
          <w:sectPrChange w:id="405" w:author="Dialog P Info" w:date="2025-09-08T13:44:00Z">
            <w:sectPr w:rsidR="00FD1E42" w:rsidSect="00276B5C">
              <w:pgMar w:top="320" w:right="440" w:bottom="280" w:left="520" w:header="720" w:footer="720" w:gutter="0"/>
            </w:sectPr>
          </w:sectPrChange>
        </w:sectPr>
      </w:pPr>
    </w:p>
    <w:p w14:paraId="61189EA1" w14:textId="4A05E6F6" w:rsidR="002257F4" w:rsidRDefault="00B12FFF">
      <w:pPr>
        <w:tabs>
          <w:tab w:val="left" w:pos="8090"/>
        </w:tabs>
        <w:ind w:left="99"/>
        <w:rPr>
          <w:sz w:val="20"/>
        </w:rPr>
      </w:pPr>
      <w:del w:id="406" w:author="Dialog P Info" w:date="2025-09-08T13:22:00Z">
        <w:r w:rsidDel="009B7C85">
          <w:rPr>
            <w:noProof/>
            <w:position w:val="1"/>
            <w:sz w:val="20"/>
          </w:rPr>
          <w:lastRenderedPageBreak/>
          <mc:AlternateContent>
            <mc:Choice Requires="wps">
              <w:drawing>
                <wp:inline distT="0" distB="0" distL="0" distR="0" wp14:anchorId="3E32923F" wp14:editId="5F7A45CE">
                  <wp:extent cx="1285875" cy="240029"/>
                  <wp:effectExtent l="0" t="0" r="28575" b="27305"/>
                  <wp:docPr id="65" name="Text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85875" cy="240029"/>
                          </a:xfrm>
                          <a:prstGeom prst="rect">
                            <a:avLst/>
                          </a:prstGeom>
                          <a:ln w="9525">
                            <a:solidFill>
                              <a:srgbClr val="000000"/>
                            </a:solidFill>
                            <a:prstDash val="solid"/>
                          </a:ln>
                        </wps:spPr>
                        <wps:txbx>
                          <w:txbxContent>
                            <w:p w14:paraId="498CF438" w14:textId="03BDEECF" w:rsidR="002257F4" w:rsidRDefault="00B12FFF">
                              <w:pPr>
                                <w:spacing w:before="55"/>
                                <w:ind w:left="143"/>
                                <w:rPr>
                                  <w:sz w:val="18"/>
                                </w:rPr>
                              </w:pPr>
                              <w:r>
                                <w:rPr>
                                  <w:color w:val="FF0000"/>
                                  <w:spacing w:val="-4"/>
                                  <w:sz w:val="18"/>
                                </w:rPr>
                                <w:t>M</w:t>
                              </w:r>
                              <w:r w:rsidR="00FD1E42">
                                <w:rPr>
                                  <w:color w:val="FF0000"/>
                                  <w:spacing w:val="-4"/>
                                  <w:sz w:val="18"/>
                                </w:rPr>
                                <w:t>1</w:t>
                              </w:r>
                              <w:r>
                                <w:rPr>
                                  <w:color w:val="FF0000"/>
                                  <w:spacing w:val="-10"/>
                                  <w:sz w:val="18"/>
                                </w:rPr>
                                <w:t xml:space="preserve"> </w:t>
                              </w:r>
                              <w:r>
                                <w:rPr>
                                  <w:color w:val="FF0000"/>
                                  <w:spacing w:val="-4"/>
                                  <w:sz w:val="18"/>
                                </w:rPr>
                                <w:t>-</w:t>
                              </w:r>
                              <w:r>
                                <w:rPr>
                                  <w:color w:val="FF0000"/>
                                  <w:spacing w:val="-10"/>
                                  <w:sz w:val="18"/>
                                </w:rPr>
                                <w:t xml:space="preserve"> </w:t>
                              </w:r>
                              <w:r>
                                <w:rPr>
                                  <w:color w:val="FF0000"/>
                                  <w:spacing w:val="-4"/>
                                  <w:sz w:val="18"/>
                                </w:rPr>
                                <w:t>Lös</w:t>
                              </w:r>
                              <w:r w:rsidR="00FD1E42">
                                <w:rPr>
                                  <w:color w:val="FF0000"/>
                                  <w:spacing w:val="-4"/>
                                  <w:sz w:val="18"/>
                                </w:rPr>
                                <w:t>ungen</w:t>
                              </w:r>
                            </w:p>
                          </w:txbxContent>
                        </wps:txbx>
                        <wps:bodyPr wrap="square" lIns="0" tIns="0" rIns="0" bIns="0" rtlCol="0">
                          <a:noAutofit/>
                        </wps:bodyPr>
                      </wps:wsp>
                    </a:graphicData>
                  </a:graphic>
                </wp:inline>
              </w:drawing>
            </mc:Choice>
            <mc:Fallback>
              <w:pict>
                <v:shape w14:anchorId="3E32923F" id="Textbox 65" o:spid="_x0000_s1028" type="#_x0000_t202" style="width:101.25pt;height:18.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" filled="f">
                  <v:path arrowok="t"/>
                  <v:textbox inset="0,0,0,0">
                    <w:txbxContent>
                      <w:p w14:paraId="498CF438" w14:textId="03BDEECF" w:rsidR="002257F4" w:rsidRDefault="00B12FFF">
                        <w:pPr>
                          <w:spacing w:before="55"/>
                          <w:ind w:left="143"/>
                          <w:rPr>
                            <w:sz w:val="18"/>
                          </w:rPr>
                        </w:pPr>
                        <w:r>
                          <w:rPr>
                            <w:color w:val="FF0000"/>
                            <w:spacing w:val="-4"/>
                            <w:sz w:val="18"/>
                          </w:rPr>
                          <w:t>M</w:t>
                        </w:r>
                        <w:r w:rsidR="00FD1E42">
                          <w:rPr>
                            <w:color w:val="FF0000"/>
                            <w:spacing w:val="-4"/>
                            <w:sz w:val="18"/>
                          </w:rPr>
                          <w:t>1</w:t>
                        </w:r>
                        <w:r>
                          <w:rPr>
                            <w:color w:val="FF0000"/>
                            <w:spacing w:val="-10"/>
                            <w:sz w:val="18"/>
                          </w:rPr>
                          <w:t xml:space="preserve"> </w:t>
                        </w:r>
                        <w:r>
                          <w:rPr>
                            <w:color w:val="FF0000"/>
                            <w:spacing w:val="-4"/>
                            <w:sz w:val="18"/>
                          </w:rPr>
                          <w:t>-</w:t>
                        </w:r>
                        <w:r>
                          <w:rPr>
                            <w:color w:val="FF0000"/>
                            <w:spacing w:val="-10"/>
                            <w:sz w:val="18"/>
                          </w:rPr>
                          <w:t xml:space="preserve"> </w:t>
                        </w:r>
                        <w:r>
                          <w:rPr>
                            <w:color w:val="FF0000"/>
                            <w:spacing w:val="-4"/>
                            <w:sz w:val="18"/>
                          </w:rPr>
                          <w:t>Lös</w:t>
                        </w:r>
                        <w:r w:rsidR="00FD1E42">
                          <w:rPr>
                            <w:color w:val="FF0000"/>
                            <w:spacing w:val="-4"/>
                            <w:sz w:val="18"/>
                          </w:rPr>
                          <w:t>ungen</w:t>
                        </w:r>
                      </w:p>
                    </w:txbxContent>
                  </v:textbox>
                  <w10:anchorlock/>
                </v:shape>
              </w:pict>
            </mc:Fallback>
          </mc:AlternateContent>
        </w:r>
      </w:del>
      <w:r>
        <w:rPr>
          <w:position w:val="1"/>
          <w:sz w:val="20"/>
        </w:rPr>
        <w:tab/>
      </w:r>
      <w:del w:id="407" w:author="Dialog P Info" w:date="2025-09-08T13:21:00Z">
        <w:r w:rsidDel="009B7C85">
          <w:rPr>
            <w:noProof/>
            <w:sz w:val="20"/>
          </w:rPr>
          <w:drawing>
            <wp:inline distT="0" distB="0" distL="0" distR="0" wp14:anchorId="5A09FD42" wp14:editId="399BB5A3">
              <wp:extent cx="1290557" cy="487394"/>
              <wp:effectExtent l="0" t="0" r="0" b="0"/>
              <wp:docPr id="66" name="Image 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6" name="Image 66"/>
                      <pic:cNvPicPr/>
                    </pic:nvPicPr>
                    <pic:blipFill>
                      <a:blip r:embed="rId14" cstate="print"/>
                      <a:stretch>
                        <a:fillRect/>
                      </a:stretch>
                    </pic:blipFill>
                    <pic:spPr>
                      <a:xfrm>
                        <a:off x="0" y="0"/>
                        <a:ext cx="1290557" cy="487394"/>
                      </a:xfrm>
                      <a:prstGeom prst="rect">
                        <a:avLst/>
                      </a:prstGeom>
                    </pic:spPr>
                  </pic:pic>
                </a:graphicData>
              </a:graphic>
            </wp:inline>
          </w:drawing>
        </w:r>
      </w:del>
    </w:p>
    <w:p w14:paraId="088A7FBA" w14:textId="77777777" w:rsidR="002257F4" w:rsidRDefault="002257F4">
      <w:pPr>
        <w:pStyle w:val="Textkrper"/>
        <w:spacing w:before="1"/>
        <w:rPr>
          <w:b/>
        </w:rPr>
      </w:pPr>
    </w:p>
    <w:p w14:paraId="4452B200" w14:textId="1B83A026" w:rsidR="002257F4" w:rsidRPr="009B7C85" w:rsidRDefault="00B12FFF">
      <w:pPr>
        <w:ind w:left="906"/>
        <w:jc w:val="center"/>
        <w:rPr>
          <w:rFonts w:ascii="Calibri" w:hAnsi="Calibri" w:cs="Calibri"/>
          <w:b/>
          <w:sz w:val="32"/>
          <w:szCs w:val="32"/>
          <w:rPrChange w:id="408" w:author="Dialog P Info" w:date="2025-09-08T13:22:00Z">
            <w:rPr>
              <w:b/>
            </w:rPr>
          </w:rPrChange>
        </w:rPr>
        <w:pPrChange w:id="409" w:author="Dialog P Info" w:date="2025-09-08T13:51:00Z">
          <w:pPr>
            <w:ind w:left="906"/>
          </w:pPr>
        </w:pPrChange>
      </w:pPr>
      <w:del w:id="410" w:author="Dialog P Info" w:date="2025-09-08T13:22:00Z">
        <w:r w:rsidRPr="009B7C85" w:rsidDel="009B7C85">
          <w:rPr>
            <w:rFonts w:ascii="Calibri" w:hAnsi="Calibri" w:cs="Calibri"/>
            <w:b/>
            <w:w w:val="85"/>
            <w:sz w:val="32"/>
            <w:szCs w:val="32"/>
            <w:rPrChange w:id="411" w:author="Dialog P Info" w:date="2025-09-08T13:22:00Z">
              <w:rPr>
                <w:b/>
                <w:w w:val="85"/>
              </w:rPr>
            </w:rPrChange>
          </w:rPr>
          <w:delText>AB</w:delText>
        </w:r>
        <w:r w:rsidRPr="009B7C85" w:rsidDel="009B7C85">
          <w:rPr>
            <w:rFonts w:ascii="Calibri" w:hAnsi="Calibri" w:cs="Calibri"/>
            <w:b/>
            <w:sz w:val="32"/>
            <w:szCs w:val="32"/>
            <w:rPrChange w:id="412" w:author="Dialog P Info" w:date="2025-09-08T13:22:00Z">
              <w:rPr>
                <w:b/>
              </w:rPr>
            </w:rPrChange>
          </w:rPr>
          <w:delText xml:space="preserve"> </w:delText>
        </w:r>
        <w:r w:rsidRPr="009B7C85" w:rsidDel="009B7C85">
          <w:rPr>
            <w:rFonts w:ascii="Calibri" w:hAnsi="Calibri" w:cs="Calibri"/>
            <w:b/>
            <w:w w:val="85"/>
            <w:sz w:val="32"/>
            <w:szCs w:val="32"/>
            <w:rPrChange w:id="413" w:author="Dialog P Info" w:date="2025-09-08T13:22:00Z">
              <w:rPr>
                <w:b/>
                <w:w w:val="85"/>
              </w:rPr>
            </w:rPrChange>
          </w:rPr>
          <w:delText>1</w:delText>
        </w:r>
        <w:r w:rsidRPr="009B7C85" w:rsidDel="009B7C85">
          <w:rPr>
            <w:rFonts w:ascii="Calibri" w:hAnsi="Calibri" w:cs="Calibri"/>
            <w:b/>
            <w:spacing w:val="-1"/>
            <w:sz w:val="32"/>
            <w:szCs w:val="32"/>
            <w:rPrChange w:id="414" w:author="Dialog P Info" w:date="2025-09-08T13:22:00Z">
              <w:rPr>
                <w:b/>
                <w:spacing w:val="-1"/>
              </w:rPr>
            </w:rPrChange>
          </w:rPr>
          <w:delText xml:space="preserve"> </w:delText>
        </w:r>
        <w:r w:rsidRPr="009B7C85" w:rsidDel="009B7C85">
          <w:rPr>
            <w:rFonts w:ascii="Calibri" w:hAnsi="Calibri" w:cs="Calibri"/>
            <w:b/>
            <w:w w:val="85"/>
            <w:sz w:val="32"/>
            <w:szCs w:val="32"/>
            <w:rPrChange w:id="415" w:author="Dialog P Info" w:date="2025-09-08T13:22:00Z">
              <w:rPr>
                <w:b/>
                <w:w w:val="85"/>
              </w:rPr>
            </w:rPrChange>
          </w:rPr>
          <w:delText>–</w:delText>
        </w:r>
        <w:r w:rsidRPr="009B7C85" w:rsidDel="009B7C85">
          <w:rPr>
            <w:rFonts w:ascii="Calibri" w:hAnsi="Calibri" w:cs="Calibri"/>
            <w:b/>
            <w:sz w:val="32"/>
            <w:szCs w:val="32"/>
            <w:rPrChange w:id="416" w:author="Dialog P Info" w:date="2025-09-08T13:22:00Z">
              <w:rPr>
                <w:b/>
              </w:rPr>
            </w:rPrChange>
          </w:rPr>
          <w:delText xml:space="preserve"> </w:delText>
        </w:r>
      </w:del>
      <w:r w:rsidR="00FD1E42" w:rsidRPr="009B7C85">
        <w:rPr>
          <w:rFonts w:ascii="Calibri" w:hAnsi="Calibri" w:cs="Calibri"/>
          <w:b/>
          <w:w w:val="85"/>
          <w:sz w:val="32"/>
          <w:szCs w:val="32"/>
          <w:rPrChange w:id="417" w:author="Dialog P Info" w:date="2025-09-08T13:22:00Z">
            <w:rPr>
              <w:b/>
              <w:w w:val="85"/>
            </w:rPr>
          </w:rPrChange>
        </w:rPr>
        <w:t>Jean-Jacques Rousseau – Argumente gegen die repräsentative Demokratie</w:t>
      </w:r>
      <w:r w:rsidRPr="009B7C85">
        <w:rPr>
          <w:rFonts w:ascii="Calibri" w:hAnsi="Calibri" w:cs="Calibri"/>
          <w:b/>
          <w:spacing w:val="-1"/>
          <w:sz w:val="32"/>
          <w:szCs w:val="32"/>
          <w:rPrChange w:id="418" w:author="Dialog P Info" w:date="2025-09-08T13:22:00Z">
            <w:rPr>
              <w:b/>
              <w:spacing w:val="-1"/>
            </w:rPr>
          </w:rPrChange>
        </w:rPr>
        <w:t xml:space="preserve"> </w:t>
      </w:r>
      <w:r w:rsidRPr="009B7C85">
        <w:rPr>
          <w:rFonts w:ascii="Calibri" w:hAnsi="Calibri" w:cs="Calibri"/>
          <w:b/>
          <w:color w:val="FF0000"/>
          <w:spacing w:val="-2"/>
          <w:w w:val="85"/>
          <w:sz w:val="32"/>
          <w:szCs w:val="32"/>
          <w:rPrChange w:id="419" w:author="Dialog P Info" w:date="2025-09-08T13:22:00Z">
            <w:rPr>
              <w:b/>
              <w:color w:val="FF0000"/>
              <w:spacing w:val="-2"/>
              <w:w w:val="85"/>
            </w:rPr>
          </w:rPrChange>
        </w:rPr>
        <w:t>(</w:t>
      </w:r>
      <w:ins w:id="420" w:author="Dialog P Info" w:date="2025-09-08T13:59:00Z">
        <w:r w:rsidR="0061082C">
          <w:rPr>
            <w:rFonts w:ascii="Calibri" w:hAnsi="Calibri" w:cs="Calibri"/>
            <w:b/>
            <w:color w:val="FF0000"/>
            <w:spacing w:val="-2"/>
            <w:w w:val="85"/>
            <w:sz w:val="32"/>
            <w:szCs w:val="32"/>
          </w:rPr>
          <w:t xml:space="preserve">M1 - </w:t>
        </w:r>
      </w:ins>
      <w:r w:rsidRPr="009B7C85">
        <w:rPr>
          <w:rFonts w:ascii="Calibri" w:hAnsi="Calibri" w:cs="Calibri"/>
          <w:b/>
          <w:color w:val="FF0000"/>
          <w:spacing w:val="-2"/>
          <w:w w:val="85"/>
          <w:sz w:val="32"/>
          <w:szCs w:val="32"/>
          <w:rPrChange w:id="421" w:author="Dialog P Info" w:date="2025-09-08T13:22:00Z">
            <w:rPr>
              <w:b/>
              <w:color w:val="FF0000"/>
              <w:spacing w:val="-2"/>
              <w:w w:val="85"/>
            </w:rPr>
          </w:rPrChange>
        </w:rPr>
        <w:t>Lösung)</w:t>
      </w:r>
    </w:p>
    <w:p w14:paraId="33838304" w14:textId="77777777" w:rsidR="002257F4" w:rsidRDefault="002257F4">
      <w:pPr>
        <w:pStyle w:val="Textkrper"/>
        <w:rPr>
          <w:b/>
          <w:sz w:val="20"/>
        </w:rPr>
      </w:pPr>
    </w:p>
    <w:p w14:paraId="271F2286" w14:textId="77777777" w:rsidR="00AD4D7A" w:rsidRDefault="00FD1E42" w:rsidP="00342A63">
      <w:pPr>
        <w:pStyle w:val="Textkrper"/>
        <w:rPr>
          <w:ins w:id="422" w:author="Dialog P Info" w:date="2025-09-08T13:51:00Z"/>
          <w:rFonts w:asciiTheme="minorHAnsi" w:hAnsiTheme="minorHAnsi" w:cstheme="minorHAnsi"/>
          <w:b/>
          <w:sz w:val="24"/>
          <w:szCs w:val="24"/>
        </w:rPr>
      </w:pPr>
      <w:r w:rsidRPr="009B7C85">
        <w:rPr>
          <w:rFonts w:asciiTheme="minorHAnsi" w:hAnsiTheme="minorHAnsi" w:cstheme="minorHAnsi"/>
          <w:b/>
          <w:sz w:val="24"/>
          <w:szCs w:val="24"/>
          <w:rPrChange w:id="423" w:author="Dialog P Info" w:date="2025-09-08T13:22:00Z">
            <w:rPr>
              <w:b/>
              <w:sz w:val="20"/>
            </w:rPr>
          </w:rPrChange>
        </w:rPr>
        <w:t>Aufgabe 2:</w:t>
      </w:r>
    </w:p>
    <w:p w14:paraId="17C21909" w14:textId="77777777" w:rsidR="005B63B0" w:rsidRPr="009B7C85" w:rsidRDefault="005B63B0" w:rsidP="00342A63">
      <w:pPr>
        <w:pStyle w:val="Textkrper"/>
        <w:rPr>
          <w:rFonts w:asciiTheme="minorHAnsi" w:hAnsiTheme="minorHAnsi" w:cstheme="minorHAnsi"/>
          <w:b/>
          <w:sz w:val="24"/>
          <w:szCs w:val="24"/>
          <w:rPrChange w:id="424" w:author="Dialog P Info" w:date="2025-09-08T13:22:00Z">
            <w:rPr>
              <w:b/>
              <w:sz w:val="20"/>
            </w:rPr>
          </w:rPrChange>
        </w:rPr>
      </w:pPr>
    </w:p>
    <w:p w14:paraId="3FD786D7" w14:textId="6FB36C18" w:rsidR="00AD4D7A" w:rsidRPr="009B7C85" w:rsidRDefault="00AD4D7A" w:rsidP="00AD4D7A">
      <w:pPr>
        <w:pStyle w:val="Textkrper"/>
        <w:numPr>
          <w:ilvl w:val="0"/>
          <w:numId w:val="20"/>
        </w:numPr>
        <w:rPr>
          <w:rFonts w:asciiTheme="minorHAnsi" w:hAnsiTheme="minorHAnsi" w:cstheme="minorHAnsi"/>
          <w:b/>
          <w:sz w:val="24"/>
          <w:szCs w:val="24"/>
          <w:lang w:val="fr-FR"/>
          <w:rPrChange w:id="425" w:author="Dialog P Info" w:date="2025-09-08T13:22:00Z">
            <w:rPr>
              <w:b/>
              <w:sz w:val="20"/>
              <w:lang w:val="fr-FR"/>
            </w:rPr>
          </w:rPrChange>
        </w:rPr>
      </w:pPr>
      <w:proofErr w:type="spellStart"/>
      <w:r w:rsidRPr="009B7C85">
        <w:rPr>
          <w:rFonts w:asciiTheme="minorHAnsi" w:hAnsiTheme="minorHAnsi" w:cstheme="minorHAnsi"/>
          <w:sz w:val="24"/>
          <w:szCs w:val="24"/>
          <w:lang w:val="fr-FR"/>
          <w:rPrChange w:id="426" w:author="Dialog P Info" w:date="2025-09-08T13:22:00Z">
            <w:rPr>
              <w:lang w:val="fr-FR"/>
            </w:rPr>
          </w:rPrChange>
        </w:rPr>
        <w:t>Wo</w:t>
      </w:r>
      <w:proofErr w:type="spellEnd"/>
      <w:r w:rsidRPr="009B7C85">
        <w:rPr>
          <w:rFonts w:asciiTheme="minorHAnsi" w:hAnsiTheme="minorHAnsi" w:cstheme="minorHAnsi"/>
          <w:sz w:val="24"/>
          <w:szCs w:val="24"/>
          <w:lang w:val="fr-FR"/>
          <w:rPrChange w:id="427" w:author="Dialog P Info" w:date="2025-09-08T13:22:00Z">
            <w:rPr>
              <w:lang w:val="fr-FR"/>
            </w:rPr>
          </w:rPrChange>
        </w:rPr>
        <w:t xml:space="preserve"> </w:t>
      </w:r>
      <w:proofErr w:type="spellStart"/>
      <w:r w:rsidRPr="009B7C85">
        <w:rPr>
          <w:rFonts w:asciiTheme="minorHAnsi" w:hAnsiTheme="minorHAnsi" w:cstheme="minorHAnsi"/>
          <w:sz w:val="24"/>
          <w:szCs w:val="24"/>
          <w:lang w:val="fr-FR"/>
          <w:rPrChange w:id="428" w:author="Dialog P Info" w:date="2025-09-08T13:22:00Z">
            <w:rPr>
              <w:lang w:val="fr-FR"/>
            </w:rPr>
          </w:rPrChange>
        </w:rPr>
        <w:t>wurde</w:t>
      </w:r>
      <w:proofErr w:type="spellEnd"/>
      <w:r w:rsidRPr="009B7C85">
        <w:rPr>
          <w:rFonts w:asciiTheme="minorHAnsi" w:hAnsiTheme="minorHAnsi" w:cstheme="minorHAnsi"/>
          <w:sz w:val="24"/>
          <w:szCs w:val="24"/>
          <w:lang w:val="fr-FR"/>
          <w:rPrChange w:id="429" w:author="Dialog P Info" w:date="2025-09-08T13:22:00Z">
            <w:rPr>
              <w:lang w:val="fr-FR"/>
            </w:rPr>
          </w:rPrChange>
        </w:rPr>
        <w:t xml:space="preserve"> Jean-Jacques Rousseau geboren</w:t>
      </w:r>
      <w:del w:id="430" w:author="Dialog P Info" w:date="2025-09-08T13:48:00Z">
        <w:r w:rsidRPr="009B7C85" w:rsidDel="00342A63">
          <w:rPr>
            <w:rFonts w:asciiTheme="minorHAnsi" w:hAnsiTheme="minorHAnsi" w:cstheme="minorHAnsi"/>
            <w:sz w:val="24"/>
            <w:szCs w:val="24"/>
            <w:lang w:val="fr-FR"/>
            <w:rPrChange w:id="431" w:author="Dialog P Info" w:date="2025-09-08T13:22:00Z">
              <w:rPr>
                <w:lang w:val="fr-FR"/>
              </w:rPr>
            </w:rPrChange>
          </w:rPr>
          <w:delText> </w:delText>
        </w:r>
      </w:del>
      <w:r w:rsidRPr="009B7C85">
        <w:rPr>
          <w:rFonts w:asciiTheme="minorHAnsi" w:hAnsiTheme="minorHAnsi" w:cstheme="minorHAnsi"/>
          <w:sz w:val="24"/>
          <w:szCs w:val="24"/>
          <w:lang w:val="fr-FR"/>
          <w:rPrChange w:id="432" w:author="Dialog P Info" w:date="2025-09-08T13:22:00Z">
            <w:rPr>
              <w:lang w:val="fr-FR"/>
            </w:rPr>
          </w:rPrChange>
        </w:rPr>
        <w:t>?</w:t>
      </w:r>
    </w:p>
    <w:p w14:paraId="4A5CB168" w14:textId="6BB32706" w:rsidR="00AD4D7A" w:rsidRPr="009B7C85" w:rsidRDefault="00AD4D7A" w:rsidP="00AD4D7A">
      <w:pPr>
        <w:pStyle w:val="Listenabsatz"/>
        <w:ind w:left="720"/>
        <w:rPr>
          <w:rFonts w:asciiTheme="minorHAnsi" w:hAnsiTheme="minorHAnsi" w:cstheme="minorHAnsi"/>
          <w:sz w:val="24"/>
          <w:szCs w:val="24"/>
          <w:rPrChange w:id="433" w:author="Dialog P Info" w:date="2025-09-08T13:22:00Z">
            <w:rPr/>
          </w:rPrChange>
        </w:rPr>
      </w:pPr>
      <w:r w:rsidRPr="009B7C85">
        <w:rPr>
          <w:rFonts w:asciiTheme="minorHAnsi" w:hAnsiTheme="minorHAnsi" w:cstheme="minorHAnsi"/>
          <w:sz w:val="24"/>
          <w:szCs w:val="24"/>
          <w:rPrChange w:id="434" w:author="Dialog P Info" w:date="2025-09-08T13:22:00Z">
            <w:rPr/>
          </w:rPrChange>
        </w:rPr>
        <w:t>d. Genf</w:t>
      </w:r>
    </w:p>
    <w:p w14:paraId="610ED1AC" w14:textId="77777777" w:rsidR="00AD4D7A" w:rsidRPr="009B7C85" w:rsidRDefault="00AD4D7A" w:rsidP="00AD4D7A">
      <w:pPr>
        <w:rPr>
          <w:rFonts w:asciiTheme="minorHAnsi" w:hAnsiTheme="minorHAnsi" w:cstheme="minorHAnsi"/>
          <w:sz w:val="24"/>
          <w:szCs w:val="24"/>
          <w:rPrChange w:id="435" w:author="Dialog P Info" w:date="2025-09-08T13:22:00Z">
            <w:rPr/>
          </w:rPrChange>
        </w:rPr>
      </w:pPr>
    </w:p>
    <w:p w14:paraId="108EAD19" w14:textId="72763398" w:rsidR="00AD4D7A" w:rsidRPr="009B7C85" w:rsidRDefault="00AD4D7A" w:rsidP="00AD4D7A">
      <w:pPr>
        <w:pStyle w:val="Listenabsatz"/>
        <w:numPr>
          <w:ilvl w:val="0"/>
          <w:numId w:val="20"/>
        </w:numPr>
        <w:rPr>
          <w:rFonts w:asciiTheme="minorHAnsi" w:hAnsiTheme="minorHAnsi" w:cstheme="minorHAnsi"/>
          <w:sz w:val="24"/>
          <w:szCs w:val="24"/>
          <w:rPrChange w:id="436" w:author="Dialog P Info" w:date="2025-09-08T13:22:00Z">
            <w:rPr/>
          </w:rPrChange>
        </w:rPr>
      </w:pPr>
      <w:r w:rsidRPr="009B7C85">
        <w:rPr>
          <w:rFonts w:asciiTheme="minorHAnsi" w:hAnsiTheme="minorHAnsi" w:cstheme="minorHAnsi"/>
          <w:sz w:val="24"/>
          <w:szCs w:val="24"/>
          <w:rPrChange w:id="437" w:author="Dialog P Info" w:date="2025-09-08T13:22:00Z">
            <w:rPr/>
          </w:rPrChange>
        </w:rPr>
        <w:t>Wann wurde Rousseau geboren?</w:t>
      </w:r>
    </w:p>
    <w:p w14:paraId="4C9343FD" w14:textId="2433BF22" w:rsidR="00AD4D7A" w:rsidRPr="009B7C85" w:rsidRDefault="00AD4D7A" w:rsidP="00AD4D7A">
      <w:pPr>
        <w:ind w:firstLine="720"/>
        <w:rPr>
          <w:rFonts w:asciiTheme="minorHAnsi" w:hAnsiTheme="minorHAnsi" w:cstheme="minorHAnsi"/>
          <w:sz w:val="24"/>
          <w:szCs w:val="24"/>
          <w:rPrChange w:id="438" w:author="Dialog P Info" w:date="2025-09-08T13:22:00Z">
            <w:rPr/>
          </w:rPrChange>
        </w:rPr>
      </w:pPr>
      <w:r w:rsidRPr="009B7C85">
        <w:rPr>
          <w:rFonts w:asciiTheme="minorHAnsi" w:hAnsiTheme="minorHAnsi" w:cstheme="minorHAnsi"/>
          <w:sz w:val="24"/>
          <w:szCs w:val="24"/>
          <w:rPrChange w:id="439" w:author="Dialog P Info" w:date="2025-09-08T13:22:00Z">
            <w:rPr/>
          </w:rPrChange>
        </w:rPr>
        <w:t>d. 18. Jahrhundert</w:t>
      </w:r>
    </w:p>
    <w:p w14:paraId="48A42BAF" w14:textId="77777777" w:rsidR="00AD4D7A" w:rsidRPr="009B7C85" w:rsidRDefault="00AD4D7A" w:rsidP="00AD4D7A">
      <w:pPr>
        <w:rPr>
          <w:rFonts w:asciiTheme="minorHAnsi" w:hAnsiTheme="minorHAnsi" w:cstheme="minorHAnsi"/>
          <w:sz w:val="24"/>
          <w:szCs w:val="24"/>
          <w:rPrChange w:id="440" w:author="Dialog P Info" w:date="2025-09-08T13:22:00Z">
            <w:rPr/>
          </w:rPrChange>
        </w:rPr>
      </w:pPr>
    </w:p>
    <w:p w14:paraId="5D2CAC31" w14:textId="4EDDB5B2" w:rsidR="00AD4D7A" w:rsidRPr="009B7C85" w:rsidRDefault="00AD4D7A" w:rsidP="00AD4D7A">
      <w:pPr>
        <w:pStyle w:val="Listenabsatz"/>
        <w:numPr>
          <w:ilvl w:val="0"/>
          <w:numId w:val="20"/>
        </w:numPr>
        <w:rPr>
          <w:rFonts w:asciiTheme="minorHAnsi" w:hAnsiTheme="minorHAnsi" w:cstheme="minorHAnsi"/>
          <w:sz w:val="24"/>
          <w:szCs w:val="24"/>
          <w:rPrChange w:id="441" w:author="Dialog P Info" w:date="2025-09-08T13:22:00Z">
            <w:rPr/>
          </w:rPrChange>
        </w:rPr>
      </w:pPr>
      <w:r w:rsidRPr="009B7C85">
        <w:rPr>
          <w:rFonts w:asciiTheme="minorHAnsi" w:hAnsiTheme="minorHAnsi" w:cstheme="minorHAnsi"/>
          <w:sz w:val="24"/>
          <w:szCs w:val="24"/>
          <w:rPrChange w:id="442" w:author="Dialog P Info" w:date="2025-09-08T13:22:00Z">
            <w:rPr/>
          </w:rPrChange>
        </w:rPr>
        <w:t>Welche Rolle spielte Rousseau für die Französische Revolution?</w:t>
      </w:r>
    </w:p>
    <w:p w14:paraId="6BE68F2C" w14:textId="6F1B6B37" w:rsidR="00AD4D7A" w:rsidRPr="009B7C85" w:rsidRDefault="00AD4D7A" w:rsidP="00AD4D7A">
      <w:pPr>
        <w:ind w:firstLine="720"/>
        <w:rPr>
          <w:rFonts w:asciiTheme="minorHAnsi" w:hAnsiTheme="minorHAnsi" w:cstheme="minorHAnsi"/>
          <w:sz w:val="24"/>
          <w:szCs w:val="24"/>
          <w:rPrChange w:id="443" w:author="Dialog P Info" w:date="2025-09-08T13:22:00Z">
            <w:rPr/>
          </w:rPrChange>
        </w:rPr>
      </w:pPr>
      <w:r w:rsidRPr="009B7C85">
        <w:rPr>
          <w:rFonts w:asciiTheme="minorHAnsi" w:hAnsiTheme="minorHAnsi" w:cstheme="minorHAnsi"/>
          <w:sz w:val="24"/>
          <w:szCs w:val="24"/>
          <w:rPrChange w:id="444" w:author="Dialog P Info" w:date="2025-09-08T13:22:00Z">
            <w:rPr/>
          </w:rPrChange>
        </w:rPr>
        <w:t>b. er gilt als deren Wegbereiter</w:t>
      </w:r>
      <w:r w:rsidRPr="009B7C85">
        <w:rPr>
          <w:rFonts w:asciiTheme="minorHAnsi" w:hAnsiTheme="minorHAnsi" w:cstheme="minorHAnsi"/>
          <w:sz w:val="24"/>
          <w:szCs w:val="24"/>
          <w:rPrChange w:id="445" w:author="Dialog P Info" w:date="2025-09-08T13:22:00Z">
            <w:rPr/>
          </w:rPrChange>
        </w:rPr>
        <w:tab/>
      </w:r>
    </w:p>
    <w:p w14:paraId="070F86D8" w14:textId="77777777" w:rsidR="00AD4D7A" w:rsidRPr="009B7C85" w:rsidRDefault="00AD4D7A" w:rsidP="00AD4D7A">
      <w:pPr>
        <w:rPr>
          <w:rFonts w:asciiTheme="minorHAnsi" w:hAnsiTheme="minorHAnsi" w:cstheme="minorHAnsi"/>
          <w:sz w:val="24"/>
          <w:szCs w:val="24"/>
          <w:rPrChange w:id="446" w:author="Dialog P Info" w:date="2025-09-08T13:22:00Z">
            <w:rPr>
              <w:rFonts w:ascii="Times New Roman"/>
              <w:sz w:val="20"/>
            </w:rPr>
          </w:rPrChange>
        </w:rPr>
      </w:pPr>
    </w:p>
    <w:p w14:paraId="79B4C9AF" w14:textId="77777777" w:rsidR="00AD4D7A" w:rsidRPr="009B7C85" w:rsidRDefault="00AD4D7A" w:rsidP="00AD4D7A">
      <w:pPr>
        <w:pStyle w:val="Listenabsatz"/>
        <w:numPr>
          <w:ilvl w:val="0"/>
          <w:numId w:val="20"/>
        </w:numPr>
        <w:rPr>
          <w:rFonts w:asciiTheme="minorHAnsi" w:hAnsiTheme="minorHAnsi" w:cstheme="minorHAnsi"/>
          <w:sz w:val="24"/>
          <w:szCs w:val="24"/>
          <w:rPrChange w:id="447" w:author="Dialog P Info" w:date="2025-09-08T13:22:00Z">
            <w:rPr/>
          </w:rPrChange>
        </w:rPr>
      </w:pPr>
      <w:r w:rsidRPr="009B7C85">
        <w:rPr>
          <w:rFonts w:asciiTheme="minorHAnsi" w:hAnsiTheme="minorHAnsi" w:cstheme="minorHAnsi"/>
          <w:sz w:val="24"/>
          <w:szCs w:val="24"/>
          <w:rPrChange w:id="448" w:author="Dialog P Info" w:date="2025-09-08T13:22:00Z">
            <w:rPr>
              <w:rFonts w:ascii="Times New Roman"/>
              <w:sz w:val="20"/>
            </w:rPr>
          </w:rPrChange>
        </w:rPr>
        <w:t>Welche Aussage trifft am ehesten auf Rousseau zu?</w:t>
      </w:r>
    </w:p>
    <w:p w14:paraId="45C4B1AB" w14:textId="44E6CEDB" w:rsidR="00AD4D7A" w:rsidRPr="009B7C85" w:rsidRDefault="00AD4D7A">
      <w:pPr>
        <w:ind w:firstLine="720"/>
        <w:rPr>
          <w:rFonts w:asciiTheme="minorHAnsi" w:hAnsiTheme="minorHAnsi" w:cstheme="minorHAnsi"/>
          <w:sz w:val="24"/>
          <w:szCs w:val="24"/>
          <w:rPrChange w:id="449" w:author="Dialog P Info" w:date="2025-09-08T13:22:00Z">
            <w:rPr>
              <w:rFonts w:ascii="Times New Roman"/>
              <w:sz w:val="20"/>
            </w:rPr>
          </w:rPrChange>
        </w:rPr>
        <w:pPrChange w:id="450" w:author="Dialog P Info" w:date="2025-09-08T13:22:00Z">
          <w:pPr>
            <w:pStyle w:val="Listenabsatz"/>
            <w:ind w:left="1080"/>
          </w:pPr>
        </w:pPrChange>
      </w:pPr>
      <w:r w:rsidRPr="009B7C85">
        <w:rPr>
          <w:rFonts w:asciiTheme="minorHAnsi" w:hAnsiTheme="minorHAnsi" w:cstheme="minorHAnsi"/>
          <w:sz w:val="24"/>
          <w:szCs w:val="24"/>
          <w:rPrChange w:id="451" w:author="Dialog P Info" w:date="2025-09-08T13:22:00Z">
            <w:rPr>
              <w:rFonts w:ascii="Times New Roman"/>
              <w:sz w:val="20"/>
            </w:rPr>
          </w:rPrChange>
        </w:rPr>
        <w:t>b. das Gemeinschaftsinteresse sei f</w:t>
      </w:r>
      <w:r w:rsidRPr="009B7C85">
        <w:rPr>
          <w:rFonts w:asciiTheme="minorHAnsi" w:hAnsiTheme="minorHAnsi" w:cstheme="minorHAnsi"/>
          <w:sz w:val="24"/>
          <w:szCs w:val="24"/>
          <w:rPrChange w:id="452" w:author="Dialog P Info" w:date="2025-09-08T13:22:00Z">
            <w:rPr>
              <w:rFonts w:ascii="Times New Roman"/>
              <w:sz w:val="20"/>
            </w:rPr>
          </w:rPrChange>
        </w:rPr>
        <w:t>ü</w:t>
      </w:r>
      <w:r w:rsidRPr="009B7C85">
        <w:rPr>
          <w:rFonts w:asciiTheme="minorHAnsi" w:hAnsiTheme="minorHAnsi" w:cstheme="minorHAnsi"/>
          <w:sz w:val="24"/>
          <w:szCs w:val="24"/>
          <w:rPrChange w:id="453" w:author="Dialog P Info" w:date="2025-09-08T13:22:00Z">
            <w:rPr>
              <w:rFonts w:ascii="Times New Roman"/>
              <w:sz w:val="20"/>
            </w:rPr>
          </w:rPrChange>
        </w:rPr>
        <w:t>r das Funktionieren einer Gesellschaft entscheidend</w:t>
      </w:r>
    </w:p>
    <w:p w14:paraId="3B0CBF3D" w14:textId="77777777" w:rsidR="00AD4D7A" w:rsidRPr="009B7C85" w:rsidRDefault="00AD4D7A" w:rsidP="00AD4D7A">
      <w:pPr>
        <w:rPr>
          <w:rFonts w:asciiTheme="minorHAnsi" w:hAnsiTheme="minorHAnsi" w:cstheme="minorHAnsi"/>
          <w:sz w:val="24"/>
          <w:szCs w:val="24"/>
          <w:rPrChange w:id="454" w:author="Dialog P Info" w:date="2025-09-08T13:22:00Z">
            <w:rPr>
              <w:rFonts w:ascii="Times New Roman"/>
              <w:sz w:val="20"/>
            </w:rPr>
          </w:rPrChange>
        </w:rPr>
      </w:pPr>
    </w:p>
    <w:p w14:paraId="731159E1" w14:textId="77777777" w:rsidR="00AD4D7A" w:rsidRPr="009B7C85" w:rsidRDefault="00AD4D7A" w:rsidP="00AD4D7A">
      <w:pPr>
        <w:pStyle w:val="Listenabsatz"/>
        <w:numPr>
          <w:ilvl w:val="0"/>
          <w:numId w:val="20"/>
        </w:numPr>
        <w:rPr>
          <w:rFonts w:asciiTheme="minorHAnsi" w:hAnsiTheme="minorHAnsi" w:cstheme="minorHAnsi"/>
          <w:sz w:val="24"/>
          <w:szCs w:val="24"/>
          <w:rPrChange w:id="455" w:author="Dialog P Info" w:date="2025-09-08T13:22:00Z">
            <w:rPr>
              <w:rFonts w:ascii="Times New Roman"/>
              <w:sz w:val="20"/>
            </w:rPr>
          </w:rPrChange>
        </w:rPr>
      </w:pPr>
      <w:r w:rsidRPr="009B7C85">
        <w:rPr>
          <w:rFonts w:asciiTheme="minorHAnsi" w:hAnsiTheme="minorHAnsi" w:cstheme="minorHAnsi"/>
          <w:sz w:val="24"/>
          <w:szCs w:val="24"/>
          <w:rPrChange w:id="456" w:author="Dialog P Info" w:date="2025-09-08T13:22:00Z">
            <w:rPr>
              <w:rFonts w:ascii="Times New Roman"/>
              <w:sz w:val="20"/>
            </w:rPr>
          </w:rPrChange>
        </w:rPr>
        <w:t>Welche Form der Demokratie bevorzugte Rousseau?</w:t>
      </w:r>
    </w:p>
    <w:p w14:paraId="7BB1FAF4" w14:textId="4A66EE22" w:rsidR="00AD4D7A" w:rsidRPr="009B7C85" w:rsidRDefault="00AD4D7A">
      <w:pPr>
        <w:ind w:firstLine="720"/>
        <w:rPr>
          <w:rFonts w:asciiTheme="minorHAnsi" w:hAnsiTheme="minorHAnsi" w:cstheme="minorHAnsi"/>
          <w:sz w:val="24"/>
          <w:szCs w:val="24"/>
          <w:rPrChange w:id="457" w:author="Dialog P Info" w:date="2025-09-08T13:22:00Z">
            <w:rPr>
              <w:rFonts w:ascii="Times New Roman"/>
              <w:sz w:val="20"/>
            </w:rPr>
          </w:rPrChange>
        </w:rPr>
        <w:pPrChange w:id="458" w:author="Dialog P Info" w:date="2025-09-08T13:22:00Z">
          <w:pPr>
            <w:pStyle w:val="Listenabsatz"/>
            <w:ind w:left="1080"/>
          </w:pPr>
        </w:pPrChange>
      </w:pPr>
      <w:r w:rsidRPr="009B7C85">
        <w:rPr>
          <w:rFonts w:asciiTheme="minorHAnsi" w:hAnsiTheme="minorHAnsi" w:cstheme="minorHAnsi"/>
          <w:sz w:val="24"/>
          <w:szCs w:val="24"/>
          <w:rPrChange w:id="459" w:author="Dialog P Info" w:date="2025-09-08T13:22:00Z">
            <w:rPr>
              <w:rFonts w:ascii="Times New Roman"/>
              <w:sz w:val="20"/>
            </w:rPr>
          </w:rPrChange>
        </w:rPr>
        <w:t>a. die direkte Demokratie</w:t>
      </w:r>
    </w:p>
    <w:p w14:paraId="2824DD7B" w14:textId="77777777" w:rsidR="00AD4D7A" w:rsidRPr="009B7C85" w:rsidRDefault="00AD4D7A" w:rsidP="00AD4D7A">
      <w:pPr>
        <w:rPr>
          <w:rFonts w:asciiTheme="minorHAnsi" w:hAnsiTheme="minorHAnsi" w:cstheme="minorHAnsi"/>
          <w:sz w:val="24"/>
          <w:szCs w:val="24"/>
          <w:rPrChange w:id="460" w:author="Dialog P Info" w:date="2025-09-08T13:22:00Z">
            <w:rPr>
              <w:rFonts w:ascii="Times New Roman"/>
              <w:sz w:val="20"/>
            </w:rPr>
          </w:rPrChange>
        </w:rPr>
      </w:pPr>
    </w:p>
    <w:p w14:paraId="295187DC" w14:textId="77777777" w:rsidR="00AD4D7A" w:rsidRPr="009B7C85" w:rsidRDefault="00AD4D7A" w:rsidP="00AD4D7A">
      <w:pPr>
        <w:pStyle w:val="Listenabsatz"/>
        <w:numPr>
          <w:ilvl w:val="0"/>
          <w:numId w:val="20"/>
        </w:numPr>
        <w:rPr>
          <w:rFonts w:asciiTheme="minorHAnsi" w:hAnsiTheme="minorHAnsi" w:cstheme="minorHAnsi"/>
          <w:sz w:val="24"/>
          <w:szCs w:val="24"/>
          <w:rPrChange w:id="461" w:author="Dialog P Info" w:date="2025-09-08T13:22:00Z">
            <w:rPr>
              <w:rFonts w:ascii="Times New Roman"/>
              <w:sz w:val="20"/>
            </w:rPr>
          </w:rPrChange>
        </w:rPr>
      </w:pPr>
      <w:r w:rsidRPr="009B7C85">
        <w:rPr>
          <w:rFonts w:asciiTheme="minorHAnsi" w:hAnsiTheme="minorHAnsi" w:cstheme="minorHAnsi"/>
          <w:sz w:val="24"/>
          <w:szCs w:val="24"/>
          <w:rPrChange w:id="462" w:author="Dialog P Info" w:date="2025-09-08T13:22:00Z">
            <w:rPr>
              <w:rFonts w:ascii="Times New Roman"/>
              <w:sz w:val="20"/>
            </w:rPr>
          </w:rPrChange>
        </w:rPr>
        <w:t>Welche Schwierigkeiten verband Rousseau mit der indirekten/repr</w:t>
      </w:r>
      <w:r w:rsidRPr="009B7C85">
        <w:rPr>
          <w:rFonts w:asciiTheme="minorHAnsi" w:hAnsiTheme="minorHAnsi" w:cstheme="minorHAnsi"/>
          <w:sz w:val="24"/>
          <w:szCs w:val="24"/>
          <w:rPrChange w:id="463" w:author="Dialog P Info" w:date="2025-09-08T13:22:00Z">
            <w:rPr>
              <w:rFonts w:ascii="Times New Roman"/>
              <w:sz w:val="20"/>
            </w:rPr>
          </w:rPrChange>
        </w:rPr>
        <w:t>ä</w:t>
      </w:r>
      <w:r w:rsidRPr="009B7C85">
        <w:rPr>
          <w:rFonts w:asciiTheme="minorHAnsi" w:hAnsiTheme="minorHAnsi" w:cstheme="minorHAnsi"/>
          <w:sz w:val="24"/>
          <w:szCs w:val="24"/>
          <w:rPrChange w:id="464" w:author="Dialog P Info" w:date="2025-09-08T13:22:00Z">
            <w:rPr>
              <w:rFonts w:ascii="Times New Roman"/>
              <w:sz w:val="20"/>
            </w:rPr>
          </w:rPrChange>
        </w:rPr>
        <w:t>sentativen Demokratie?</w:t>
      </w:r>
    </w:p>
    <w:p w14:paraId="37D5C409" w14:textId="23BBCE29" w:rsidR="00AD4D7A" w:rsidRPr="009B7C85" w:rsidRDefault="00AD4D7A">
      <w:pPr>
        <w:ind w:left="720"/>
        <w:rPr>
          <w:rFonts w:asciiTheme="minorHAnsi" w:hAnsiTheme="minorHAnsi" w:cstheme="minorHAnsi"/>
          <w:sz w:val="24"/>
          <w:szCs w:val="24"/>
          <w:rPrChange w:id="465" w:author="Dialog P Info" w:date="2025-09-08T13:22:00Z">
            <w:rPr>
              <w:rFonts w:ascii="Times New Roman"/>
              <w:sz w:val="20"/>
            </w:rPr>
          </w:rPrChange>
        </w:rPr>
        <w:pPrChange w:id="466" w:author="Dialog P Info" w:date="2025-09-08T13:48:00Z">
          <w:pPr>
            <w:pStyle w:val="Listenabsatz"/>
            <w:ind w:left="1080"/>
          </w:pPr>
        </w:pPrChange>
      </w:pPr>
      <w:r w:rsidRPr="009B7C85">
        <w:rPr>
          <w:rFonts w:asciiTheme="minorHAnsi" w:hAnsiTheme="minorHAnsi" w:cstheme="minorHAnsi"/>
          <w:sz w:val="24"/>
          <w:szCs w:val="24"/>
          <w:rPrChange w:id="467" w:author="Dialog P Info" w:date="2025-09-08T13:22:00Z">
            <w:rPr>
              <w:rFonts w:ascii="Times New Roman"/>
              <w:sz w:val="20"/>
            </w:rPr>
          </w:rPrChange>
        </w:rPr>
        <w:t>a. Repr</w:t>
      </w:r>
      <w:r w:rsidRPr="009B7C85">
        <w:rPr>
          <w:rFonts w:asciiTheme="minorHAnsi" w:hAnsiTheme="minorHAnsi" w:cstheme="minorHAnsi"/>
          <w:sz w:val="24"/>
          <w:szCs w:val="24"/>
          <w:rPrChange w:id="468" w:author="Dialog P Info" w:date="2025-09-08T13:22:00Z">
            <w:rPr>
              <w:rFonts w:ascii="Times New Roman"/>
              <w:sz w:val="20"/>
            </w:rPr>
          </w:rPrChange>
        </w:rPr>
        <w:t>ä</w:t>
      </w:r>
      <w:r w:rsidRPr="009B7C85">
        <w:rPr>
          <w:rFonts w:asciiTheme="minorHAnsi" w:hAnsiTheme="minorHAnsi" w:cstheme="minorHAnsi"/>
          <w:sz w:val="24"/>
          <w:szCs w:val="24"/>
          <w:rPrChange w:id="469" w:author="Dialog P Info" w:date="2025-09-08T13:22:00Z">
            <w:rPr>
              <w:rFonts w:ascii="Times New Roman"/>
              <w:sz w:val="20"/>
            </w:rPr>
          </w:rPrChange>
        </w:rPr>
        <w:t>sentanten k</w:t>
      </w:r>
      <w:r w:rsidRPr="009B7C85">
        <w:rPr>
          <w:rFonts w:asciiTheme="minorHAnsi" w:hAnsiTheme="minorHAnsi" w:cstheme="minorHAnsi"/>
          <w:sz w:val="24"/>
          <w:szCs w:val="24"/>
          <w:rPrChange w:id="470" w:author="Dialog P Info" w:date="2025-09-08T13:22:00Z">
            <w:rPr>
              <w:rFonts w:ascii="Times New Roman"/>
              <w:sz w:val="20"/>
            </w:rPr>
          </w:rPrChange>
        </w:rPr>
        <w:t>ö</w:t>
      </w:r>
      <w:r w:rsidRPr="009B7C85">
        <w:rPr>
          <w:rFonts w:asciiTheme="minorHAnsi" w:hAnsiTheme="minorHAnsi" w:cstheme="minorHAnsi"/>
          <w:sz w:val="24"/>
          <w:szCs w:val="24"/>
          <w:rPrChange w:id="471" w:author="Dialog P Info" w:date="2025-09-08T13:22:00Z">
            <w:rPr>
              <w:rFonts w:ascii="Times New Roman"/>
              <w:sz w:val="20"/>
            </w:rPr>
          </w:rPrChange>
        </w:rPr>
        <w:t>nnten ihre Macht ausnutzen und v.a. ihre eigenen Interessen verfolgen</w:t>
      </w:r>
    </w:p>
    <w:sectPr w:rsidR="00AD4D7A" w:rsidRPr="009B7C85" w:rsidSect="00276B5C">
      <w:headerReference w:type="default" r:id="rId18"/>
      <w:pgSz w:w="11910" w:h="16840"/>
      <w:pgMar w:top="1196" w:right="1134" w:bottom="851" w:left="1134" w:header="720" w:footer="720" w:gutter="0"/>
      <w:cols w:space="720"/>
      <w:sectPrChange w:id="478" w:author="Dialog P Info" w:date="2025-09-08T13:44:00Z">
        <w:sectPr w:rsidR="00AD4D7A" w:rsidRPr="009B7C85" w:rsidSect="00276B5C">
          <w:pgMar w:top="320" w:right="440" w:bottom="280" w:left="520" w:header="720" w:footer="720" w:gutter="0"/>
        </w:sectPr>
      </w:sectPrChange>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60" w:author="Frank Lauenburg" w:date="2025-07-03T17:14:00Z" w:initials="FL">
    <w:p w14:paraId="7C11CD97" w14:textId="77777777" w:rsidR="00FE2B55" w:rsidRDefault="00FE2B55" w:rsidP="00FE2B55">
      <w:pPr>
        <w:pStyle w:val="Kommentartext"/>
      </w:pPr>
      <w:r>
        <w:rPr>
          <w:rStyle w:val="Kommentarzeichen"/>
        </w:rPr>
        <w:annotationRef/>
      </w:r>
      <w:r>
        <w:t>Bei den folgenden Texten bitte die Zeilen in 5er Schritten markieren</w:t>
      </w:r>
    </w:p>
  </w:comment>
  <w:comment w:id="64" w:author="Frank Lauenburg" w:date="2025-07-03T17:14:00Z" w:initials="FL">
    <w:p w14:paraId="4F223B30" w14:textId="3F0008AE" w:rsidR="00FE2B55" w:rsidRDefault="00FE2B55" w:rsidP="00FE2B55">
      <w:pPr>
        <w:pStyle w:val="Kommentartext"/>
      </w:pPr>
      <w:r>
        <w:rPr>
          <w:rStyle w:val="Kommentarzeichen"/>
        </w:rPr>
        <w:annotationRef/>
      </w:r>
      <w:hyperlink r:id="rId1" w:history="1">
        <w:r w:rsidRPr="00EE1078">
          <w:rPr>
            <w:rStyle w:val="Hyperlink"/>
          </w:rPr>
          <w:t>https://stock.adobe.com/de/search?k=rousseau&amp;search_type=usertyped&amp;asset_id=176760271</w:t>
        </w:r>
      </w:hyperlink>
    </w:p>
  </w:comment>
  <w:comment w:id="230" w:author="Frank Lauenburg" w:date="2025-07-03T18:03:00Z" w:initials="FL">
    <w:p w14:paraId="694236CE" w14:textId="77777777" w:rsidR="00A60F51" w:rsidRDefault="00A60F51" w:rsidP="00A60F51">
      <w:pPr>
        <w:pStyle w:val="Kommentartext"/>
      </w:pPr>
      <w:r>
        <w:rPr>
          <w:rStyle w:val="Kommentarzeichen"/>
        </w:rPr>
        <w:annotationRef/>
      </w:r>
      <w:r>
        <w:t>Das folgende Material bitte nett layouten. Dabei schwebt mir folgendes vor:</w:t>
      </w:r>
    </w:p>
    <w:p w14:paraId="2C3D5C12" w14:textId="77777777" w:rsidR="00A60F51" w:rsidRDefault="00A60F51" w:rsidP="00A60F51">
      <w:pPr>
        <w:pStyle w:val="Kommentartext"/>
        <w:numPr>
          <w:ilvl w:val="0"/>
          <w:numId w:val="21"/>
        </w:numPr>
      </w:pPr>
      <w:r>
        <w:t>Linke Spalte eine Beschreibung dessen, welcher Inhalt abgebildet werden soll. Das sollte sich etwas abheben (z.B. kursiv) und ggf. mit veränderter Textrichtung.</w:t>
      </w:r>
    </w:p>
    <w:p w14:paraId="13D084CE" w14:textId="77777777" w:rsidR="00A60F51" w:rsidRDefault="00A60F51" w:rsidP="00A60F51">
      <w:pPr>
        <w:pStyle w:val="Kommentartext"/>
        <w:numPr>
          <w:ilvl w:val="0"/>
          <w:numId w:val="21"/>
        </w:numPr>
      </w:pPr>
      <w:r>
        <w:t>Hinter den einleitenden Worten sollten sich Schreiblinien befinden.</w:t>
      </w:r>
    </w:p>
  </w:comment>
  <w:comment w:id="279" w:author="Frank Lauenburg" w:date="2025-06-30T17:47:00Z" w:initials="FL">
    <w:p w14:paraId="210809ED" w14:textId="77777777" w:rsidR="003D5FF0" w:rsidRDefault="003D5FF0" w:rsidP="003D5FF0">
      <w:pPr>
        <w:pStyle w:val="Kommentartext"/>
      </w:pPr>
      <w:r>
        <w:rPr>
          <w:rStyle w:val="Kommentarzeichen"/>
        </w:rPr>
        <w:annotationRef/>
      </w:r>
      <w:r>
        <w:t>Die Tabelle bitte noch nett layouten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C11CD97" w15:done="0"/>
  <w15:commentEx w15:paraId="4F223B30" w15:done="0"/>
  <w15:commentEx w15:paraId="13D084CE" w15:done="0"/>
  <w15:commentEx w15:paraId="210809E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3739ED4C" w16cex:dateUtc="2025-07-03T15:14:00Z"/>
  <w16cex:commentExtensible w16cex:durableId="03600DE7" w16cex:dateUtc="2025-07-03T15:14:00Z"/>
  <w16cex:commentExtensible w16cex:durableId="7A18EF87" w16cex:dateUtc="2025-07-03T16:03:00Z"/>
  <w16cex:commentExtensible w16cex:durableId="015DF91E" w16cex:dateUtc="2025-06-30T15: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C11CD97" w16cid:durableId="3739ED4C"/>
  <w16cid:commentId w16cid:paraId="4F223B30" w16cid:durableId="03600DE7"/>
  <w16cid:commentId w16cid:paraId="13D084CE" w16cid:durableId="7A18EF87"/>
  <w16cid:commentId w16cid:paraId="210809ED" w16cid:durableId="015DF91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388119" w14:textId="77777777" w:rsidR="00B05E7A" w:rsidRDefault="00B05E7A" w:rsidP="00514133">
      <w:r>
        <w:separator/>
      </w:r>
    </w:p>
  </w:endnote>
  <w:endnote w:type="continuationSeparator" w:id="0">
    <w:p w14:paraId="5B8D7C81" w14:textId="77777777" w:rsidR="00B05E7A" w:rsidRDefault="00B05E7A" w:rsidP="005141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mn-ea">
    <w:panose1 w:val="020B0604020202020204"/>
    <w:charset w:val="00"/>
    <w:family w:val="roman"/>
    <w:notTrueType/>
    <w:pitch w:val="default"/>
  </w:font>
  <w:font w:name="+mn-cs">
    <w:panose1 w:val="020B06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4BB73" w14:textId="77777777" w:rsidR="005A6F3C" w:rsidRDefault="005A6F3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82E8C9" w14:textId="77777777" w:rsidR="00B05E7A" w:rsidRDefault="00B05E7A" w:rsidP="00514133">
      <w:r>
        <w:separator/>
      </w:r>
    </w:p>
  </w:footnote>
  <w:footnote w:type="continuationSeparator" w:id="0">
    <w:p w14:paraId="08D8330A" w14:textId="77777777" w:rsidR="00B05E7A" w:rsidRDefault="00B05E7A" w:rsidP="00514133">
      <w:r>
        <w:continuationSeparator/>
      </w:r>
    </w:p>
  </w:footnote>
  <w:footnote w:id="1">
    <w:p w14:paraId="0E37FBC7" w14:textId="77777777" w:rsidR="00514133" w:rsidRPr="00C01943" w:rsidRDefault="00514133" w:rsidP="00514133">
      <w:pPr>
        <w:pStyle w:val="Funotentext"/>
        <w:rPr>
          <w:lang w:val="fr-FR"/>
        </w:rPr>
      </w:pPr>
      <w:r>
        <w:rPr>
          <w:rStyle w:val="Funotenzeichen"/>
        </w:rPr>
        <w:footnoteRef/>
      </w:r>
      <w:r w:rsidRPr="00C01943">
        <w:rPr>
          <w:lang w:val="fr-FR"/>
        </w:rPr>
        <w:t xml:space="preserve"> Rousseau, Jean-</w:t>
      </w:r>
      <w:proofErr w:type="gramStart"/>
      <w:r w:rsidRPr="00C01943">
        <w:rPr>
          <w:lang w:val="fr-FR"/>
        </w:rPr>
        <w:t>Jacques:</w:t>
      </w:r>
      <w:proofErr w:type="gramEnd"/>
      <w:r w:rsidRPr="00C01943">
        <w:rPr>
          <w:lang w:val="fr-FR"/>
        </w:rPr>
        <w:t xml:space="preserve"> Du contrat s</w:t>
      </w:r>
      <w:r>
        <w:rPr>
          <w:lang w:val="fr-FR"/>
        </w:rPr>
        <w:t xml:space="preserve">ocial ou Principes du droit politique. </w:t>
      </w:r>
      <w:proofErr w:type="spellStart"/>
      <w:r>
        <w:rPr>
          <w:lang w:val="fr-FR"/>
        </w:rPr>
        <w:t>Vom</w:t>
      </w:r>
      <w:proofErr w:type="spellEnd"/>
      <w:r>
        <w:rPr>
          <w:lang w:val="fr-FR"/>
        </w:rPr>
        <w:t xml:space="preserve"> </w:t>
      </w:r>
      <w:proofErr w:type="spellStart"/>
      <w:r>
        <w:rPr>
          <w:lang w:val="fr-FR"/>
        </w:rPr>
        <w:t>Gesellschaftsvertrag</w:t>
      </w:r>
      <w:proofErr w:type="spellEnd"/>
      <w:r>
        <w:rPr>
          <w:lang w:val="fr-FR"/>
        </w:rPr>
        <w:t xml:space="preserve"> </w:t>
      </w:r>
      <w:proofErr w:type="spellStart"/>
      <w:r>
        <w:rPr>
          <w:lang w:val="fr-FR"/>
        </w:rPr>
        <w:t>oder</w:t>
      </w:r>
      <w:proofErr w:type="spellEnd"/>
      <w:r>
        <w:rPr>
          <w:lang w:val="fr-FR"/>
        </w:rPr>
        <w:t xml:space="preserve"> </w:t>
      </w:r>
      <w:proofErr w:type="spellStart"/>
      <w:r>
        <w:rPr>
          <w:lang w:val="fr-FR"/>
        </w:rPr>
        <w:t>Grundsätze</w:t>
      </w:r>
      <w:proofErr w:type="spellEnd"/>
      <w:r>
        <w:rPr>
          <w:lang w:val="fr-FR"/>
        </w:rPr>
        <w:t xml:space="preserve"> des </w:t>
      </w:r>
      <w:proofErr w:type="spellStart"/>
      <w:r>
        <w:rPr>
          <w:lang w:val="fr-FR"/>
        </w:rPr>
        <w:t>Staatsrechts</w:t>
      </w:r>
      <w:proofErr w:type="spellEnd"/>
      <w:r>
        <w:rPr>
          <w:lang w:val="fr-FR"/>
        </w:rPr>
        <w:t>. Stuttgart 2010, S. 105.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43A7D" w14:textId="3E7EADFC" w:rsidR="00A11745" w:rsidRDefault="00A11745" w:rsidP="002A27E7">
    <w:pPr>
      <w:pStyle w:val="Kopfzeile"/>
      <w:tabs>
        <w:tab w:val="clear" w:pos="4536"/>
        <w:tab w:val="clear" w:pos="9072"/>
        <w:tab w:val="left" w:pos="3445"/>
      </w:tabs>
      <w:ind w:left="-567"/>
      <w:jc w:val="both"/>
      <w:rPr>
        <w:ins w:id="183" w:author="Dialog P Info" w:date="2025-09-08T13:14:00Z"/>
      </w:rPr>
    </w:pPr>
    <w:ins w:id="184" w:author="Dialog P Info" w:date="2025-09-08T13:14:00Z">
      <w:r w:rsidRPr="0066312A">
        <w:rPr>
          <w:noProof/>
        </w:rPr>
        <w:drawing>
          <wp:anchor distT="0" distB="0" distL="114300" distR="114300" simplePos="0" relativeHeight="251660288" behindDoc="1" locked="0" layoutInCell="1" allowOverlap="1" wp14:anchorId="76F7D8B8" wp14:editId="2EC75BCD">
            <wp:simplePos x="0" y="0"/>
            <wp:positionH relativeFrom="margin">
              <wp:posOffset>4689947</wp:posOffset>
            </wp:positionH>
            <wp:positionV relativeFrom="paragraph">
              <wp:posOffset>-149225</wp:posOffset>
            </wp:positionV>
            <wp:extent cx="1371600" cy="495300"/>
            <wp:effectExtent l="0" t="0" r="0" b="0"/>
            <wp:wrapNone/>
            <wp:docPr id="145115098" name="Grafik 23" descr="Beschreibung: http://www.gymnasium-marienthal.de/unterricht/gesellschaftliche-faecher/pgw/93-wahlbeteiligung-bei-der-juniorwahl/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http://www.gymnasium-marienthal.de/unterricht/gesellschaftliche-faecher/pgw/93-wahlbeteiligung-bei-der-juniorwahl/imag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anchor>
        </w:drawing>
      </w:r>
      <w:r>
        <w:rPr>
          <w:rFonts w:ascii="Arial Unicode MS" w:eastAsia="Arial Unicode MS" w:hAnsi="Arial Unicode MS" w:cs="Arial Unicode MS"/>
          <w:b/>
          <w:noProof/>
        </w:rPr>
        <w:t>M</w:t>
      </w:r>
    </w:ins>
    <w:ins w:id="185" w:author="Dialog P Info" w:date="2025-09-08T13:16:00Z">
      <w:r>
        <w:rPr>
          <w:rFonts w:ascii="Arial Unicode MS" w:eastAsia="Arial Unicode MS" w:hAnsi="Arial Unicode MS" w:cs="Arial Unicode MS"/>
          <w:b/>
          <w:noProof/>
        </w:rPr>
        <w:t>1</w:t>
      </w:r>
    </w:ins>
    <w:ins w:id="186" w:author="Dialog P Info" w:date="2025-09-08T13:14:00Z">
      <w:r>
        <w:rPr>
          <w:rFonts w:ascii="Arial Unicode MS" w:eastAsia="Arial Unicode MS" w:hAnsi="Arial Unicode MS" w:cs="Arial Unicode MS"/>
          <w:b/>
          <w:noProof/>
        </w:rPr>
        <w:t xml:space="preserve"> </w:t>
      </w:r>
      <w:r w:rsidRPr="005D7BA6">
        <w:rPr>
          <w:rFonts w:ascii="Arial Unicode MS" w:eastAsia="Arial Unicode MS" w:hAnsi="Arial Unicode MS" w:cs="Arial Unicode MS"/>
          <w:b/>
          <w:color w:val="BFBFBF" w:themeColor="background1" w:themeShade="BF"/>
          <w:sz w:val="15"/>
          <w:szCs w:val="15"/>
        </w:rPr>
        <w:t>-</w:t>
      </w:r>
      <w:r>
        <w:rPr>
          <w:rFonts w:ascii="Arial Unicode MS" w:eastAsia="Arial Unicode MS" w:hAnsi="Arial Unicode MS" w:cs="Arial Unicode MS"/>
          <w:b/>
          <w:color w:val="BFBFBF" w:themeColor="background1" w:themeShade="BF"/>
          <w:sz w:val="15"/>
          <w:szCs w:val="15"/>
        </w:rPr>
        <w:t xml:space="preserve"> </w:t>
      </w:r>
      <w:r w:rsidRPr="005D7BA6">
        <w:rPr>
          <w:rFonts w:ascii="Arial Unicode MS" w:eastAsia="Arial Unicode MS" w:hAnsi="Arial Unicode MS" w:cs="Arial Unicode MS"/>
          <w:color w:val="BFBFBF" w:themeColor="background1" w:themeShade="BF"/>
          <w:sz w:val="14"/>
          <w:szCs w:val="14"/>
        </w:rPr>
        <w:t>M</w:t>
      </w:r>
      <w:r w:rsidRPr="00502887">
        <w:rPr>
          <w:rFonts w:ascii="Arial Unicode MS" w:eastAsia="Arial Unicode MS" w:hAnsi="Arial Unicode MS" w:cs="Arial Unicode MS"/>
          <w:color w:val="BFBFBF" w:themeColor="background1" w:themeShade="BF"/>
          <w:sz w:val="14"/>
          <w:szCs w:val="14"/>
        </w:rPr>
        <w:t xml:space="preserve">odul </w:t>
      </w:r>
      <w:r>
        <w:rPr>
          <w:rFonts w:ascii="Arial Unicode MS" w:eastAsia="Arial Unicode MS" w:hAnsi="Arial Unicode MS" w:cs="Arial Unicode MS"/>
          <w:color w:val="BFBFBF" w:themeColor="background1" w:themeShade="BF"/>
          <w:sz w:val="14"/>
          <w:szCs w:val="14"/>
        </w:rPr>
        <w:t>6</w:t>
      </w:r>
      <w:r w:rsidRPr="00502887">
        <w:rPr>
          <w:rFonts w:ascii="Arial Unicode MS" w:eastAsia="Arial Unicode MS" w:hAnsi="Arial Unicode MS" w:cs="Arial Unicode MS"/>
          <w:color w:val="BFBFBF" w:themeColor="background1" w:themeShade="BF"/>
          <w:sz w:val="14"/>
          <w:szCs w:val="14"/>
        </w:rPr>
        <w:t xml:space="preserve"> –</w:t>
      </w:r>
      <w:r>
        <w:rPr>
          <w:rFonts w:ascii="Arial Unicode MS" w:eastAsia="Arial Unicode MS" w:hAnsi="Arial Unicode MS" w:cs="Arial Unicode MS"/>
          <w:color w:val="BFBFBF" w:themeColor="background1" w:themeShade="BF"/>
          <w:sz w:val="14"/>
          <w:szCs w:val="14"/>
        </w:rPr>
        <w:t xml:space="preserve"> Vertiefung</w:t>
      </w:r>
    </w:ins>
    <w:r w:rsidR="00AD28BB">
      <w:rPr>
        <w:rFonts w:ascii="Arial Unicode MS" w:eastAsia="Arial Unicode MS" w:hAnsi="Arial Unicode MS" w:cs="Arial Unicode MS"/>
        <w:color w:val="BFBFBF" w:themeColor="background1" w:themeShade="BF"/>
        <w:sz w:val="14"/>
        <w:szCs w:val="14"/>
      </w:rPr>
      <w:t xml:space="preserve"> Version A</w:t>
    </w:r>
  </w:p>
  <w:p w14:paraId="1A1D800E" w14:textId="36E47F63" w:rsidR="00A11745" w:rsidRDefault="00A11745">
    <w:pPr>
      <w:pStyle w:val="berarbeitung"/>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FAA49" w14:textId="34B3B2DC" w:rsidR="00AD28BB" w:rsidRDefault="00AD28BB" w:rsidP="002A27E7">
    <w:pPr>
      <w:pStyle w:val="Kopfzeile"/>
      <w:tabs>
        <w:tab w:val="clear" w:pos="4536"/>
        <w:tab w:val="clear" w:pos="9072"/>
        <w:tab w:val="left" w:pos="3445"/>
      </w:tabs>
      <w:ind w:left="-567"/>
      <w:jc w:val="both"/>
      <w:rPr>
        <w:ins w:id="250" w:author="Dialog P Info" w:date="2025-09-08T13:14:00Z"/>
      </w:rPr>
    </w:pPr>
    <w:ins w:id="251" w:author="Dialog P Info" w:date="2025-09-08T13:14:00Z">
      <w:r w:rsidRPr="0066312A">
        <w:rPr>
          <w:noProof/>
        </w:rPr>
        <w:drawing>
          <wp:anchor distT="0" distB="0" distL="114300" distR="114300" simplePos="0" relativeHeight="251666432" behindDoc="1" locked="0" layoutInCell="1" allowOverlap="1" wp14:anchorId="687587C2" wp14:editId="7FE61116">
            <wp:simplePos x="0" y="0"/>
            <wp:positionH relativeFrom="margin">
              <wp:posOffset>4689947</wp:posOffset>
            </wp:positionH>
            <wp:positionV relativeFrom="paragraph">
              <wp:posOffset>-149225</wp:posOffset>
            </wp:positionV>
            <wp:extent cx="1371600" cy="495300"/>
            <wp:effectExtent l="0" t="0" r="0" b="0"/>
            <wp:wrapNone/>
            <wp:docPr id="1269607093" name="Grafik 23" descr="Beschreibung: http://www.gymnasium-marienthal.de/unterricht/gesellschaftliche-faecher/pgw/93-wahlbeteiligung-bei-der-juniorwahl/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http://www.gymnasium-marienthal.de/unterricht/gesellschaftliche-faecher/pgw/93-wahlbeteiligung-bei-der-juniorwahl/imag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anchor>
        </w:drawing>
      </w:r>
      <w:r>
        <w:rPr>
          <w:rFonts w:ascii="Arial Unicode MS" w:eastAsia="Arial Unicode MS" w:hAnsi="Arial Unicode MS" w:cs="Arial Unicode MS"/>
          <w:b/>
          <w:noProof/>
        </w:rPr>
        <w:t>M</w:t>
      </w:r>
    </w:ins>
    <w:r>
      <w:rPr>
        <w:rFonts w:ascii="Arial Unicode MS" w:eastAsia="Arial Unicode MS" w:hAnsi="Arial Unicode MS" w:cs="Arial Unicode MS"/>
        <w:b/>
        <w:noProof/>
      </w:rPr>
      <w:t>2</w:t>
    </w:r>
    <w:ins w:id="252" w:author="Dialog P Info" w:date="2025-09-08T13:14:00Z">
      <w:r>
        <w:rPr>
          <w:rFonts w:ascii="Arial Unicode MS" w:eastAsia="Arial Unicode MS" w:hAnsi="Arial Unicode MS" w:cs="Arial Unicode MS"/>
          <w:b/>
          <w:noProof/>
        </w:rPr>
        <w:t xml:space="preserve"> </w:t>
      </w:r>
      <w:r w:rsidRPr="005D7BA6">
        <w:rPr>
          <w:rFonts w:ascii="Arial Unicode MS" w:eastAsia="Arial Unicode MS" w:hAnsi="Arial Unicode MS" w:cs="Arial Unicode MS"/>
          <w:b/>
          <w:color w:val="BFBFBF" w:themeColor="background1" w:themeShade="BF"/>
          <w:sz w:val="15"/>
          <w:szCs w:val="15"/>
        </w:rPr>
        <w:t>-</w:t>
      </w:r>
      <w:r>
        <w:rPr>
          <w:rFonts w:ascii="Arial Unicode MS" w:eastAsia="Arial Unicode MS" w:hAnsi="Arial Unicode MS" w:cs="Arial Unicode MS"/>
          <w:b/>
          <w:color w:val="BFBFBF" w:themeColor="background1" w:themeShade="BF"/>
          <w:sz w:val="15"/>
          <w:szCs w:val="15"/>
        </w:rPr>
        <w:t xml:space="preserve"> </w:t>
      </w:r>
      <w:r w:rsidRPr="005D7BA6">
        <w:rPr>
          <w:rFonts w:ascii="Arial Unicode MS" w:eastAsia="Arial Unicode MS" w:hAnsi="Arial Unicode MS" w:cs="Arial Unicode MS"/>
          <w:color w:val="BFBFBF" w:themeColor="background1" w:themeShade="BF"/>
          <w:sz w:val="14"/>
          <w:szCs w:val="14"/>
        </w:rPr>
        <w:t>M</w:t>
      </w:r>
      <w:r w:rsidRPr="00502887">
        <w:rPr>
          <w:rFonts w:ascii="Arial Unicode MS" w:eastAsia="Arial Unicode MS" w:hAnsi="Arial Unicode MS" w:cs="Arial Unicode MS"/>
          <w:color w:val="BFBFBF" w:themeColor="background1" w:themeShade="BF"/>
          <w:sz w:val="14"/>
          <w:szCs w:val="14"/>
        </w:rPr>
        <w:t xml:space="preserve">odul </w:t>
      </w:r>
      <w:r>
        <w:rPr>
          <w:rFonts w:ascii="Arial Unicode MS" w:eastAsia="Arial Unicode MS" w:hAnsi="Arial Unicode MS" w:cs="Arial Unicode MS"/>
          <w:color w:val="BFBFBF" w:themeColor="background1" w:themeShade="BF"/>
          <w:sz w:val="14"/>
          <w:szCs w:val="14"/>
        </w:rPr>
        <w:t>6</w:t>
      </w:r>
      <w:r w:rsidRPr="00502887">
        <w:rPr>
          <w:rFonts w:ascii="Arial Unicode MS" w:eastAsia="Arial Unicode MS" w:hAnsi="Arial Unicode MS" w:cs="Arial Unicode MS"/>
          <w:color w:val="BFBFBF" w:themeColor="background1" w:themeShade="BF"/>
          <w:sz w:val="14"/>
          <w:szCs w:val="14"/>
        </w:rPr>
        <w:t xml:space="preserve"> –</w:t>
      </w:r>
      <w:r>
        <w:rPr>
          <w:rFonts w:ascii="Arial Unicode MS" w:eastAsia="Arial Unicode MS" w:hAnsi="Arial Unicode MS" w:cs="Arial Unicode MS"/>
          <w:color w:val="BFBFBF" w:themeColor="background1" w:themeShade="BF"/>
          <w:sz w:val="14"/>
          <w:szCs w:val="14"/>
        </w:rPr>
        <w:t xml:space="preserve"> Vertiefung</w:t>
      </w:r>
    </w:ins>
    <w:r>
      <w:rPr>
        <w:rFonts w:ascii="Arial Unicode MS" w:eastAsia="Arial Unicode MS" w:hAnsi="Arial Unicode MS" w:cs="Arial Unicode MS"/>
        <w:color w:val="BFBFBF" w:themeColor="background1" w:themeShade="BF"/>
        <w:sz w:val="14"/>
        <w:szCs w:val="14"/>
      </w:rPr>
      <w:t xml:space="preserve"> Version A</w:t>
    </w:r>
  </w:p>
  <w:p w14:paraId="3914A7C8" w14:textId="77777777" w:rsidR="00AD28BB" w:rsidRDefault="00AD28BB">
    <w:pPr>
      <w:pStyle w:val="berarbeitung"/>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BD00C" w14:textId="5029E5F9" w:rsidR="00AD28BB" w:rsidRDefault="00AD28BB" w:rsidP="002A27E7">
    <w:pPr>
      <w:pStyle w:val="Kopfzeile"/>
      <w:tabs>
        <w:tab w:val="clear" w:pos="4536"/>
        <w:tab w:val="clear" w:pos="9072"/>
        <w:tab w:val="left" w:pos="3445"/>
      </w:tabs>
      <w:ind w:left="-567"/>
      <w:jc w:val="both"/>
      <w:rPr>
        <w:ins w:id="402" w:author="Dialog P Info" w:date="2025-09-08T13:14:00Z"/>
      </w:rPr>
    </w:pPr>
    <w:ins w:id="403" w:author="Dialog P Info" w:date="2025-09-08T13:14:00Z">
      <w:r w:rsidRPr="0066312A">
        <w:rPr>
          <w:noProof/>
        </w:rPr>
        <w:drawing>
          <wp:anchor distT="0" distB="0" distL="114300" distR="114300" simplePos="0" relativeHeight="251668480" behindDoc="1" locked="0" layoutInCell="1" allowOverlap="1" wp14:anchorId="501B4A0E" wp14:editId="41F4DA65">
            <wp:simplePos x="0" y="0"/>
            <wp:positionH relativeFrom="margin">
              <wp:posOffset>4689947</wp:posOffset>
            </wp:positionH>
            <wp:positionV relativeFrom="paragraph">
              <wp:posOffset>-149225</wp:posOffset>
            </wp:positionV>
            <wp:extent cx="1371600" cy="495300"/>
            <wp:effectExtent l="0" t="0" r="0" b="0"/>
            <wp:wrapNone/>
            <wp:docPr id="116955098" name="Grafik 23" descr="Beschreibung: http://www.gymnasium-marienthal.de/unterricht/gesellschaftliche-faecher/pgw/93-wahlbeteiligung-bei-der-juniorwahl/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http://www.gymnasium-marienthal.de/unterricht/gesellschaftliche-faecher/pgw/93-wahlbeteiligung-bei-der-juniorwahl/imag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anchor>
        </w:drawing>
      </w:r>
      <w:r>
        <w:rPr>
          <w:rFonts w:ascii="Arial Unicode MS" w:eastAsia="Arial Unicode MS" w:hAnsi="Arial Unicode MS" w:cs="Arial Unicode MS"/>
          <w:b/>
          <w:noProof/>
        </w:rPr>
        <w:t>M</w:t>
      </w:r>
    </w:ins>
    <w:r>
      <w:rPr>
        <w:rFonts w:ascii="Arial Unicode MS" w:eastAsia="Arial Unicode MS" w:hAnsi="Arial Unicode MS" w:cs="Arial Unicode MS"/>
        <w:b/>
        <w:noProof/>
      </w:rPr>
      <w:t>3</w:t>
    </w:r>
    <w:ins w:id="404" w:author="Dialog P Info" w:date="2025-09-08T13:14:00Z">
      <w:r>
        <w:rPr>
          <w:rFonts w:ascii="Arial Unicode MS" w:eastAsia="Arial Unicode MS" w:hAnsi="Arial Unicode MS" w:cs="Arial Unicode MS"/>
          <w:b/>
          <w:noProof/>
        </w:rPr>
        <w:t xml:space="preserve"> </w:t>
      </w:r>
      <w:r w:rsidRPr="005D7BA6">
        <w:rPr>
          <w:rFonts w:ascii="Arial Unicode MS" w:eastAsia="Arial Unicode MS" w:hAnsi="Arial Unicode MS" w:cs="Arial Unicode MS"/>
          <w:b/>
          <w:color w:val="BFBFBF" w:themeColor="background1" w:themeShade="BF"/>
          <w:sz w:val="15"/>
          <w:szCs w:val="15"/>
        </w:rPr>
        <w:t>-</w:t>
      </w:r>
      <w:r>
        <w:rPr>
          <w:rFonts w:ascii="Arial Unicode MS" w:eastAsia="Arial Unicode MS" w:hAnsi="Arial Unicode MS" w:cs="Arial Unicode MS"/>
          <w:b/>
          <w:color w:val="BFBFBF" w:themeColor="background1" w:themeShade="BF"/>
          <w:sz w:val="15"/>
          <w:szCs w:val="15"/>
        </w:rPr>
        <w:t xml:space="preserve"> </w:t>
      </w:r>
      <w:r w:rsidRPr="005D7BA6">
        <w:rPr>
          <w:rFonts w:ascii="Arial Unicode MS" w:eastAsia="Arial Unicode MS" w:hAnsi="Arial Unicode MS" w:cs="Arial Unicode MS"/>
          <w:color w:val="BFBFBF" w:themeColor="background1" w:themeShade="BF"/>
          <w:sz w:val="14"/>
          <w:szCs w:val="14"/>
        </w:rPr>
        <w:t>M</w:t>
      </w:r>
      <w:r w:rsidRPr="00502887">
        <w:rPr>
          <w:rFonts w:ascii="Arial Unicode MS" w:eastAsia="Arial Unicode MS" w:hAnsi="Arial Unicode MS" w:cs="Arial Unicode MS"/>
          <w:color w:val="BFBFBF" w:themeColor="background1" w:themeShade="BF"/>
          <w:sz w:val="14"/>
          <w:szCs w:val="14"/>
        </w:rPr>
        <w:t xml:space="preserve">odul </w:t>
      </w:r>
      <w:r>
        <w:rPr>
          <w:rFonts w:ascii="Arial Unicode MS" w:eastAsia="Arial Unicode MS" w:hAnsi="Arial Unicode MS" w:cs="Arial Unicode MS"/>
          <w:color w:val="BFBFBF" w:themeColor="background1" w:themeShade="BF"/>
          <w:sz w:val="14"/>
          <w:szCs w:val="14"/>
        </w:rPr>
        <w:t>6</w:t>
      </w:r>
      <w:r w:rsidRPr="00502887">
        <w:rPr>
          <w:rFonts w:ascii="Arial Unicode MS" w:eastAsia="Arial Unicode MS" w:hAnsi="Arial Unicode MS" w:cs="Arial Unicode MS"/>
          <w:color w:val="BFBFBF" w:themeColor="background1" w:themeShade="BF"/>
          <w:sz w:val="14"/>
          <w:szCs w:val="14"/>
        </w:rPr>
        <w:t xml:space="preserve"> –</w:t>
      </w:r>
      <w:r>
        <w:rPr>
          <w:rFonts w:ascii="Arial Unicode MS" w:eastAsia="Arial Unicode MS" w:hAnsi="Arial Unicode MS" w:cs="Arial Unicode MS"/>
          <w:color w:val="BFBFBF" w:themeColor="background1" w:themeShade="BF"/>
          <w:sz w:val="14"/>
          <w:szCs w:val="14"/>
        </w:rPr>
        <w:t xml:space="preserve"> Vertiefung</w:t>
      </w:r>
    </w:ins>
    <w:r>
      <w:rPr>
        <w:rFonts w:ascii="Arial Unicode MS" w:eastAsia="Arial Unicode MS" w:hAnsi="Arial Unicode MS" w:cs="Arial Unicode MS"/>
        <w:color w:val="BFBFBF" w:themeColor="background1" w:themeShade="BF"/>
        <w:sz w:val="14"/>
        <w:szCs w:val="14"/>
      </w:rPr>
      <w:t xml:space="preserve"> Version A</w:t>
    </w:r>
  </w:p>
  <w:p w14:paraId="32D92989" w14:textId="77777777" w:rsidR="00AD28BB" w:rsidRDefault="00AD28BB">
    <w:pPr>
      <w:pStyle w:val="berarbeitung"/>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BBD11" w14:textId="08F5772E" w:rsidR="009B7C85" w:rsidRDefault="009B7C85">
    <w:pPr>
      <w:pStyle w:val="Kopfzeile"/>
      <w:tabs>
        <w:tab w:val="clear" w:pos="4536"/>
        <w:tab w:val="clear" w:pos="9072"/>
        <w:tab w:val="left" w:pos="3445"/>
      </w:tabs>
      <w:jc w:val="both"/>
      <w:rPr>
        <w:ins w:id="472" w:author="Dialog P Info" w:date="2025-09-08T13:14:00Z"/>
      </w:rPr>
      <w:pPrChange w:id="473" w:author="Dialog P Info" w:date="2025-09-08T13:48:00Z">
        <w:pPr>
          <w:pStyle w:val="Kopfzeile"/>
          <w:tabs>
            <w:tab w:val="clear" w:pos="4536"/>
            <w:tab w:val="clear" w:pos="9072"/>
            <w:tab w:val="left" w:pos="3445"/>
          </w:tabs>
          <w:ind w:left="-567"/>
          <w:jc w:val="both"/>
        </w:pPr>
      </w:pPrChange>
    </w:pPr>
    <w:ins w:id="474" w:author="Dialog P Info" w:date="2025-09-08T13:14:00Z">
      <w:r w:rsidRPr="0066312A">
        <w:rPr>
          <w:noProof/>
        </w:rPr>
        <w:drawing>
          <wp:anchor distT="0" distB="0" distL="114300" distR="114300" simplePos="0" relativeHeight="251664384" behindDoc="1" locked="0" layoutInCell="1" allowOverlap="1" wp14:anchorId="4C12162A" wp14:editId="2C820095">
            <wp:simplePos x="0" y="0"/>
            <wp:positionH relativeFrom="margin">
              <wp:posOffset>4733453</wp:posOffset>
            </wp:positionH>
            <wp:positionV relativeFrom="paragraph">
              <wp:posOffset>-148590</wp:posOffset>
            </wp:positionV>
            <wp:extent cx="1371600" cy="495300"/>
            <wp:effectExtent l="0" t="0" r="0" b="0"/>
            <wp:wrapNone/>
            <wp:docPr id="310887421" name="Grafik 23" descr="Beschreibung: http://www.gymnasium-marienthal.de/unterricht/gesellschaftliche-faecher/pgw/93-wahlbeteiligung-bei-der-juniorwahl/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http://www.gymnasium-marienthal.de/unterricht/gesellschaftliche-faecher/pgw/93-wahlbeteiligung-bei-der-juniorwahl/imag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anchor>
        </w:drawing>
      </w:r>
      <w:r>
        <w:rPr>
          <w:rFonts w:ascii="Arial Unicode MS" w:eastAsia="Arial Unicode MS" w:hAnsi="Arial Unicode MS" w:cs="Arial Unicode MS"/>
          <w:b/>
          <w:noProof/>
        </w:rPr>
        <w:t>M</w:t>
      </w:r>
    </w:ins>
    <w:ins w:id="475" w:author="Dialog P Info" w:date="2025-09-08T13:21:00Z">
      <w:r>
        <w:rPr>
          <w:rFonts w:ascii="Arial Unicode MS" w:eastAsia="Arial Unicode MS" w:hAnsi="Arial Unicode MS" w:cs="Arial Unicode MS"/>
          <w:b/>
          <w:noProof/>
        </w:rPr>
        <w:t>1</w:t>
      </w:r>
    </w:ins>
    <w:ins w:id="476" w:author="Dialog P Info" w:date="2025-09-08T13:14:00Z">
      <w:r>
        <w:rPr>
          <w:rFonts w:ascii="Arial Unicode MS" w:eastAsia="Arial Unicode MS" w:hAnsi="Arial Unicode MS" w:cs="Arial Unicode MS"/>
          <w:b/>
          <w:noProof/>
        </w:rPr>
        <w:t xml:space="preserve"> </w:t>
      </w:r>
      <w:r w:rsidRPr="005D7BA6">
        <w:rPr>
          <w:rFonts w:ascii="Arial Unicode MS" w:eastAsia="Arial Unicode MS" w:hAnsi="Arial Unicode MS" w:cs="Arial Unicode MS"/>
          <w:b/>
          <w:color w:val="BFBFBF" w:themeColor="background1" w:themeShade="BF"/>
          <w:sz w:val="15"/>
          <w:szCs w:val="15"/>
        </w:rPr>
        <w:t>-</w:t>
      </w:r>
      <w:r>
        <w:rPr>
          <w:rFonts w:ascii="Arial Unicode MS" w:eastAsia="Arial Unicode MS" w:hAnsi="Arial Unicode MS" w:cs="Arial Unicode MS"/>
          <w:b/>
          <w:color w:val="BFBFBF" w:themeColor="background1" w:themeShade="BF"/>
          <w:sz w:val="15"/>
          <w:szCs w:val="15"/>
        </w:rPr>
        <w:t xml:space="preserve"> </w:t>
      </w:r>
      <w:r w:rsidRPr="005D7BA6">
        <w:rPr>
          <w:rFonts w:ascii="Arial Unicode MS" w:eastAsia="Arial Unicode MS" w:hAnsi="Arial Unicode MS" w:cs="Arial Unicode MS"/>
          <w:color w:val="BFBFBF" w:themeColor="background1" w:themeShade="BF"/>
          <w:sz w:val="14"/>
          <w:szCs w:val="14"/>
        </w:rPr>
        <w:t>M</w:t>
      </w:r>
      <w:r w:rsidRPr="00502887">
        <w:rPr>
          <w:rFonts w:ascii="Arial Unicode MS" w:eastAsia="Arial Unicode MS" w:hAnsi="Arial Unicode MS" w:cs="Arial Unicode MS"/>
          <w:color w:val="BFBFBF" w:themeColor="background1" w:themeShade="BF"/>
          <w:sz w:val="14"/>
          <w:szCs w:val="14"/>
        </w:rPr>
        <w:t xml:space="preserve">odul </w:t>
      </w:r>
      <w:r>
        <w:rPr>
          <w:rFonts w:ascii="Arial Unicode MS" w:eastAsia="Arial Unicode MS" w:hAnsi="Arial Unicode MS" w:cs="Arial Unicode MS"/>
          <w:color w:val="BFBFBF" w:themeColor="background1" w:themeShade="BF"/>
          <w:sz w:val="14"/>
          <w:szCs w:val="14"/>
        </w:rPr>
        <w:t>6</w:t>
      </w:r>
      <w:r w:rsidRPr="00502887">
        <w:rPr>
          <w:rFonts w:ascii="Arial Unicode MS" w:eastAsia="Arial Unicode MS" w:hAnsi="Arial Unicode MS" w:cs="Arial Unicode MS"/>
          <w:color w:val="BFBFBF" w:themeColor="background1" w:themeShade="BF"/>
          <w:sz w:val="14"/>
          <w:szCs w:val="14"/>
        </w:rPr>
        <w:t xml:space="preserve"> –</w:t>
      </w:r>
      <w:r>
        <w:rPr>
          <w:rFonts w:ascii="Arial Unicode MS" w:eastAsia="Arial Unicode MS" w:hAnsi="Arial Unicode MS" w:cs="Arial Unicode MS"/>
          <w:color w:val="BFBFBF" w:themeColor="background1" w:themeShade="BF"/>
          <w:sz w:val="14"/>
          <w:szCs w:val="14"/>
        </w:rPr>
        <w:t xml:space="preserve"> Vertiefung</w:t>
      </w:r>
    </w:ins>
    <w:r w:rsidR="00AD28BB">
      <w:rPr>
        <w:rFonts w:ascii="Arial Unicode MS" w:eastAsia="Arial Unicode MS" w:hAnsi="Arial Unicode MS" w:cs="Arial Unicode MS"/>
        <w:color w:val="BFBFBF" w:themeColor="background1" w:themeShade="BF"/>
        <w:sz w:val="14"/>
        <w:szCs w:val="14"/>
      </w:rPr>
      <w:t xml:space="preserve"> Version A</w:t>
    </w:r>
    <w:ins w:id="477" w:author="Dialog P Info" w:date="2025-09-08T13:21:00Z">
      <w:r>
        <w:rPr>
          <w:rFonts w:ascii="Arial Unicode MS" w:eastAsia="Arial Unicode MS" w:hAnsi="Arial Unicode MS" w:cs="Arial Unicode MS"/>
          <w:color w:val="BFBFBF" w:themeColor="background1" w:themeShade="BF"/>
          <w:sz w:val="14"/>
          <w:szCs w:val="14"/>
        </w:rPr>
        <w:t xml:space="preserve"> - LÖSUNG</w:t>
      </w:r>
    </w:ins>
  </w:p>
  <w:p w14:paraId="69B1262A" w14:textId="77777777" w:rsidR="009B7C85" w:rsidRDefault="009B7C85">
    <w:pPr>
      <w:pStyle w:val="berarbeitung"/>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0322"/>
    <w:multiLevelType w:val="hybridMultilevel"/>
    <w:tmpl w:val="B9069D42"/>
    <w:lvl w:ilvl="0" w:tplc="5B6A4570">
      <w:start w:val="1"/>
      <w:numFmt w:val="bullet"/>
      <w:lvlText w:val="-"/>
      <w:lvlJc w:val="left"/>
      <w:pPr>
        <w:tabs>
          <w:tab w:val="num" w:pos="720"/>
        </w:tabs>
        <w:ind w:left="720" w:hanging="360"/>
      </w:pPr>
      <w:rPr>
        <w:rFonts w:ascii="Times New Roman" w:hAnsi="Times New Roman" w:hint="default"/>
      </w:rPr>
    </w:lvl>
    <w:lvl w:ilvl="1" w:tplc="55F4C90E" w:tentative="1">
      <w:start w:val="1"/>
      <w:numFmt w:val="bullet"/>
      <w:lvlText w:val="-"/>
      <w:lvlJc w:val="left"/>
      <w:pPr>
        <w:tabs>
          <w:tab w:val="num" w:pos="1440"/>
        </w:tabs>
        <w:ind w:left="1440" w:hanging="360"/>
      </w:pPr>
      <w:rPr>
        <w:rFonts w:ascii="Times New Roman" w:hAnsi="Times New Roman" w:hint="default"/>
      </w:rPr>
    </w:lvl>
    <w:lvl w:ilvl="2" w:tplc="CCF8DC38" w:tentative="1">
      <w:start w:val="1"/>
      <w:numFmt w:val="bullet"/>
      <w:lvlText w:val="-"/>
      <w:lvlJc w:val="left"/>
      <w:pPr>
        <w:tabs>
          <w:tab w:val="num" w:pos="2160"/>
        </w:tabs>
        <w:ind w:left="2160" w:hanging="360"/>
      </w:pPr>
      <w:rPr>
        <w:rFonts w:ascii="Times New Roman" w:hAnsi="Times New Roman" w:hint="default"/>
      </w:rPr>
    </w:lvl>
    <w:lvl w:ilvl="3" w:tplc="E1BEC08E" w:tentative="1">
      <w:start w:val="1"/>
      <w:numFmt w:val="bullet"/>
      <w:lvlText w:val="-"/>
      <w:lvlJc w:val="left"/>
      <w:pPr>
        <w:tabs>
          <w:tab w:val="num" w:pos="2880"/>
        </w:tabs>
        <w:ind w:left="2880" w:hanging="360"/>
      </w:pPr>
      <w:rPr>
        <w:rFonts w:ascii="Times New Roman" w:hAnsi="Times New Roman" w:hint="default"/>
      </w:rPr>
    </w:lvl>
    <w:lvl w:ilvl="4" w:tplc="92A0A366" w:tentative="1">
      <w:start w:val="1"/>
      <w:numFmt w:val="bullet"/>
      <w:lvlText w:val="-"/>
      <w:lvlJc w:val="left"/>
      <w:pPr>
        <w:tabs>
          <w:tab w:val="num" w:pos="3600"/>
        </w:tabs>
        <w:ind w:left="3600" w:hanging="360"/>
      </w:pPr>
      <w:rPr>
        <w:rFonts w:ascii="Times New Roman" w:hAnsi="Times New Roman" w:hint="default"/>
      </w:rPr>
    </w:lvl>
    <w:lvl w:ilvl="5" w:tplc="1432339A" w:tentative="1">
      <w:start w:val="1"/>
      <w:numFmt w:val="bullet"/>
      <w:lvlText w:val="-"/>
      <w:lvlJc w:val="left"/>
      <w:pPr>
        <w:tabs>
          <w:tab w:val="num" w:pos="4320"/>
        </w:tabs>
        <w:ind w:left="4320" w:hanging="360"/>
      </w:pPr>
      <w:rPr>
        <w:rFonts w:ascii="Times New Roman" w:hAnsi="Times New Roman" w:hint="default"/>
      </w:rPr>
    </w:lvl>
    <w:lvl w:ilvl="6" w:tplc="E21AB5A2" w:tentative="1">
      <w:start w:val="1"/>
      <w:numFmt w:val="bullet"/>
      <w:lvlText w:val="-"/>
      <w:lvlJc w:val="left"/>
      <w:pPr>
        <w:tabs>
          <w:tab w:val="num" w:pos="5040"/>
        </w:tabs>
        <w:ind w:left="5040" w:hanging="360"/>
      </w:pPr>
      <w:rPr>
        <w:rFonts w:ascii="Times New Roman" w:hAnsi="Times New Roman" w:hint="default"/>
      </w:rPr>
    </w:lvl>
    <w:lvl w:ilvl="7" w:tplc="A81A55FA" w:tentative="1">
      <w:start w:val="1"/>
      <w:numFmt w:val="bullet"/>
      <w:lvlText w:val="-"/>
      <w:lvlJc w:val="left"/>
      <w:pPr>
        <w:tabs>
          <w:tab w:val="num" w:pos="5760"/>
        </w:tabs>
        <w:ind w:left="5760" w:hanging="360"/>
      </w:pPr>
      <w:rPr>
        <w:rFonts w:ascii="Times New Roman" w:hAnsi="Times New Roman" w:hint="default"/>
      </w:rPr>
    </w:lvl>
    <w:lvl w:ilvl="8" w:tplc="AB126A04"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D8B367C"/>
    <w:multiLevelType w:val="hybridMultilevel"/>
    <w:tmpl w:val="25C2C6C0"/>
    <w:lvl w:ilvl="0" w:tplc="32DEC924">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 w15:restartNumberingAfterBreak="0">
    <w:nsid w:val="12952329"/>
    <w:multiLevelType w:val="hybridMultilevel"/>
    <w:tmpl w:val="4D809C26"/>
    <w:lvl w:ilvl="0" w:tplc="F1E21884">
      <w:numFmt w:val="bullet"/>
      <w:lvlText w:val="•"/>
      <w:lvlJc w:val="left"/>
      <w:pPr>
        <w:ind w:left="780" w:hanging="360"/>
      </w:pPr>
      <w:rPr>
        <w:rFonts w:ascii="Arial" w:eastAsia="Arial" w:hAnsi="Arial" w:cs="Arial" w:hint="default"/>
        <w:b w:val="0"/>
        <w:bCs w:val="0"/>
        <w:i w:val="0"/>
        <w:iCs w:val="0"/>
        <w:spacing w:val="0"/>
        <w:w w:val="130"/>
        <w:sz w:val="28"/>
        <w:szCs w:val="28"/>
        <w:lang w:val="de-DE" w:eastAsia="en-US" w:bidi="ar-SA"/>
      </w:rPr>
    </w:lvl>
    <w:lvl w:ilvl="1" w:tplc="D7209702">
      <w:numFmt w:val="bullet"/>
      <w:lvlText w:val="•"/>
      <w:lvlJc w:val="left"/>
      <w:pPr>
        <w:ind w:left="1183" w:hanging="360"/>
      </w:pPr>
      <w:rPr>
        <w:rFonts w:hint="default"/>
        <w:lang w:val="de-DE" w:eastAsia="en-US" w:bidi="ar-SA"/>
      </w:rPr>
    </w:lvl>
    <w:lvl w:ilvl="2" w:tplc="955C5708">
      <w:numFmt w:val="bullet"/>
      <w:lvlText w:val="•"/>
      <w:lvlJc w:val="left"/>
      <w:pPr>
        <w:ind w:left="1586" w:hanging="360"/>
      </w:pPr>
      <w:rPr>
        <w:rFonts w:hint="default"/>
        <w:lang w:val="de-DE" w:eastAsia="en-US" w:bidi="ar-SA"/>
      </w:rPr>
    </w:lvl>
    <w:lvl w:ilvl="3" w:tplc="2B48CC22">
      <w:numFmt w:val="bullet"/>
      <w:lvlText w:val="•"/>
      <w:lvlJc w:val="left"/>
      <w:pPr>
        <w:ind w:left="1990" w:hanging="360"/>
      </w:pPr>
      <w:rPr>
        <w:rFonts w:hint="default"/>
        <w:lang w:val="de-DE" w:eastAsia="en-US" w:bidi="ar-SA"/>
      </w:rPr>
    </w:lvl>
    <w:lvl w:ilvl="4" w:tplc="CC40432A">
      <w:numFmt w:val="bullet"/>
      <w:lvlText w:val="•"/>
      <w:lvlJc w:val="left"/>
      <w:pPr>
        <w:ind w:left="2393" w:hanging="360"/>
      </w:pPr>
      <w:rPr>
        <w:rFonts w:hint="default"/>
        <w:lang w:val="de-DE" w:eastAsia="en-US" w:bidi="ar-SA"/>
      </w:rPr>
    </w:lvl>
    <w:lvl w:ilvl="5" w:tplc="0518AE58">
      <w:numFmt w:val="bullet"/>
      <w:lvlText w:val="•"/>
      <w:lvlJc w:val="left"/>
      <w:pPr>
        <w:ind w:left="2797" w:hanging="360"/>
      </w:pPr>
      <w:rPr>
        <w:rFonts w:hint="default"/>
        <w:lang w:val="de-DE" w:eastAsia="en-US" w:bidi="ar-SA"/>
      </w:rPr>
    </w:lvl>
    <w:lvl w:ilvl="6" w:tplc="E7C64C58">
      <w:numFmt w:val="bullet"/>
      <w:lvlText w:val="•"/>
      <w:lvlJc w:val="left"/>
      <w:pPr>
        <w:ind w:left="3200" w:hanging="360"/>
      </w:pPr>
      <w:rPr>
        <w:rFonts w:hint="default"/>
        <w:lang w:val="de-DE" w:eastAsia="en-US" w:bidi="ar-SA"/>
      </w:rPr>
    </w:lvl>
    <w:lvl w:ilvl="7" w:tplc="2424EAC8">
      <w:numFmt w:val="bullet"/>
      <w:lvlText w:val="•"/>
      <w:lvlJc w:val="left"/>
      <w:pPr>
        <w:ind w:left="3603" w:hanging="360"/>
      </w:pPr>
      <w:rPr>
        <w:rFonts w:hint="default"/>
        <w:lang w:val="de-DE" w:eastAsia="en-US" w:bidi="ar-SA"/>
      </w:rPr>
    </w:lvl>
    <w:lvl w:ilvl="8" w:tplc="A07C5330">
      <w:numFmt w:val="bullet"/>
      <w:lvlText w:val="•"/>
      <w:lvlJc w:val="left"/>
      <w:pPr>
        <w:ind w:left="4007" w:hanging="360"/>
      </w:pPr>
      <w:rPr>
        <w:rFonts w:hint="default"/>
        <w:lang w:val="de-DE" w:eastAsia="en-US" w:bidi="ar-SA"/>
      </w:rPr>
    </w:lvl>
  </w:abstractNum>
  <w:abstractNum w:abstractNumId="3" w15:restartNumberingAfterBreak="0">
    <w:nsid w:val="181C3061"/>
    <w:multiLevelType w:val="hybridMultilevel"/>
    <w:tmpl w:val="7ECCC942"/>
    <w:lvl w:ilvl="0" w:tplc="1B8072EE">
      <w:numFmt w:val="bullet"/>
      <w:lvlText w:val="-"/>
      <w:lvlJc w:val="left"/>
      <w:pPr>
        <w:ind w:left="1080" w:hanging="360"/>
      </w:pPr>
      <w:rPr>
        <w:rFonts w:ascii="Calibri" w:eastAsia="Arial"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15:restartNumberingAfterBreak="0">
    <w:nsid w:val="1A3F16A1"/>
    <w:multiLevelType w:val="hybridMultilevel"/>
    <w:tmpl w:val="975645B6"/>
    <w:lvl w:ilvl="0" w:tplc="04070019">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5" w15:restartNumberingAfterBreak="0">
    <w:nsid w:val="1AA60C8B"/>
    <w:multiLevelType w:val="hybridMultilevel"/>
    <w:tmpl w:val="08921BEE"/>
    <w:lvl w:ilvl="0" w:tplc="C750026A">
      <w:numFmt w:val="bullet"/>
      <w:lvlText w:val="-"/>
      <w:lvlJc w:val="left"/>
      <w:pPr>
        <w:ind w:left="1440" w:hanging="360"/>
      </w:pPr>
      <w:rPr>
        <w:rFonts w:ascii="Calibri" w:eastAsia="Arial" w:hAnsi="Calibri" w:cs="Calibri"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6" w15:restartNumberingAfterBreak="0">
    <w:nsid w:val="26541A57"/>
    <w:multiLevelType w:val="hybridMultilevel"/>
    <w:tmpl w:val="DC4A9082"/>
    <w:lvl w:ilvl="0" w:tplc="522A8D9A">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7" w15:restartNumberingAfterBreak="0">
    <w:nsid w:val="2CF72DA1"/>
    <w:multiLevelType w:val="hybridMultilevel"/>
    <w:tmpl w:val="6EFE9390"/>
    <w:lvl w:ilvl="0" w:tplc="21F28CB4">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8" w15:restartNumberingAfterBreak="0">
    <w:nsid w:val="2D5C6BBE"/>
    <w:multiLevelType w:val="hybridMultilevel"/>
    <w:tmpl w:val="5CD2597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35F1241"/>
    <w:multiLevelType w:val="hybridMultilevel"/>
    <w:tmpl w:val="EF5C5E3E"/>
    <w:lvl w:ilvl="0" w:tplc="CC36BB98">
      <w:numFmt w:val="bullet"/>
      <w:lvlText w:val="•"/>
      <w:lvlJc w:val="left"/>
      <w:pPr>
        <w:ind w:left="780" w:hanging="360"/>
      </w:pPr>
      <w:rPr>
        <w:rFonts w:ascii="Arial" w:eastAsia="Arial" w:hAnsi="Arial" w:cs="Arial" w:hint="default"/>
        <w:b w:val="0"/>
        <w:bCs w:val="0"/>
        <w:i w:val="0"/>
        <w:iCs w:val="0"/>
        <w:spacing w:val="0"/>
        <w:w w:val="130"/>
        <w:sz w:val="28"/>
        <w:szCs w:val="28"/>
        <w:lang w:val="de-DE" w:eastAsia="en-US" w:bidi="ar-SA"/>
      </w:rPr>
    </w:lvl>
    <w:lvl w:ilvl="1" w:tplc="5FF8194E">
      <w:numFmt w:val="bullet"/>
      <w:lvlText w:val="•"/>
      <w:lvlJc w:val="left"/>
      <w:pPr>
        <w:ind w:left="1183" w:hanging="360"/>
      </w:pPr>
      <w:rPr>
        <w:rFonts w:hint="default"/>
        <w:lang w:val="de-DE" w:eastAsia="en-US" w:bidi="ar-SA"/>
      </w:rPr>
    </w:lvl>
    <w:lvl w:ilvl="2" w:tplc="33F831CE">
      <w:numFmt w:val="bullet"/>
      <w:lvlText w:val="•"/>
      <w:lvlJc w:val="left"/>
      <w:pPr>
        <w:ind w:left="1586" w:hanging="360"/>
      </w:pPr>
      <w:rPr>
        <w:rFonts w:hint="default"/>
        <w:lang w:val="de-DE" w:eastAsia="en-US" w:bidi="ar-SA"/>
      </w:rPr>
    </w:lvl>
    <w:lvl w:ilvl="3" w:tplc="127219E6">
      <w:numFmt w:val="bullet"/>
      <w:lvlText w:val="•"/>
      <w:lvlJc w:val="left"/>
      <w:pPr>
        <w:ind w:left="1990" w:hanging="360"/>
      </w:pPr>
      <w:rPr>
        <w:rFonts w:hint="default"/>
        <w:lang w:val="de-DE" w:eastAsia="en-US" w:bidi="ar-SA"/>
      </w:rPr>
    </w:lvl>
    <w:lvl w:ilvl="4" w:tplc="CBD411EA">
      <w:numFmt w:val="bullet"/>
      <w:lvlText w:val="•"/>
      <w:lvlJc w:val="left"/>
      <w:pPr>
        <w:ind w:left="2393" w:hanging="360"/>
      </w:pPr>
      <w:rPr>
        <w:rFonts w:hint="default"/>
        <w:lang w:val="de-DE" w:eastAsia="en-US" w:bidi="ar-SA"/>
      </w:rPr>
    </w:lvl>
    <w:lvl w:ilvl="5" w:tplc="B2F4EA9E">
      <w:numFmt w:val="bullet"/>
      <w:lvlText w:val="•"/>
      <w:lvlJc w:val="left"/>
      <w:pPr>
        <w:ind w:left="2797" w:hanging="360"/>
      </w:pPr>
      <w:rPr>
        <w:rFonts w:hint="default"/>
        <w:lang w:val="de-DE" w:eastAsia="en-US" w:bidi="ar-SA"/>
      </w:rPr>
    </w:lvl>
    <w:lvl w:ilvl="6" w:tplc="42B21F14">
      <w:numFmt w:val="bullet"/>
      <w:lvlText w:val="•"/>
      <w:lvlJc w:val="left"/>
      <w:pPr>
        <w:ind w:left="3200" w:hanging="360"/>
      </w:pPr>
      <w:rPr>
        <w:rFonts w:hint="default"/>
        <w:lang w:val="de-DE" w:eastAsia="en-US" w:bidi="ar-SA"/>
      </w:rPr>
    </w:lvl>
    <w:lvl w:ilvl="7" w:tplc="AFD8A396">
      <w:numFmt w:val="bullet"/>
      <w:lvlText w:val="•"/>
      <w:lvlJc w:val="left"/>
      <w:pPr>
        <w:ind w:left="3603" w:hanging="360"/>
      </w:pPr>
      <w:rPr>
        <w:rFonts w:hint="default"/>
        <w:lang w:val="de-DE" w:eastAsia="en-US" w:bidi="ar-SA"/>
      </w:rPr>
    </w:lvl>
    <w:lvl w:ilvl="8" w:tplc="19DEA566">
      <w:numFmt w:val="bullet"/>
      <w:lvlText w:val="•"/>
      <w:lvlJc w:val="left"/>
      <w:pPr>
        <w:ind w:left="4007" w:hanging="360"/>
      </w:pPr>
      <w:rPr>
        <w:rFonts w:hint="default"/>
        <w:lang w:val="de-DE" w:eastAsia="en-US" w:bidi="ar-SA"/>
      </w:rPr>
    </w:lvl>
  </w:abstractNum>
  <w:abstractNum w:abstractNumId="10" w15:restartNumberingAfterBreak="0">
    <w:nsid w:val="39CB7247"/>
    <w:multiLevelType w:val="hybridMultilevel"/>
    <w:tmpl w:val="AF3ACADE"/>
    <w:lvl w:ilvl="0" w:tplc="2FB2179E">
      <w:start w:val="1"/>
      <w:numFmt w:val="decimal"/>
      <w:lvlText w:val="%1."/>
      <w:lvlJc w:val="left"/>
      <w:pPr>
        <w:ind w:left="1020" w:hanging="360"/>
      </w:pPr>
    </w:lvl>
    <w:lvl w:ilvl="1" w:tplc="91A8705E">
      <w:start w:val="1"/>
      <w:numFmt w:val="decimal"/>
      <w:lvlText w:val="%2."/>
      <w:lvlJc w:val="left"/>
      <w:pPr>
        <w:ind w:left="1020" w:hanging="360"/>
      </w:pPr>
    </w:lvl>
    <w:lvl w:ilvl="2" w:tplc="3BD6D362">
      <w:start w:val="1"/>
      <w:numFmt w:val="decimal"/>
      <w:lvlText w:val="%3."/>
      <w:lvlJc w:val="left"/>
      <w:pPr>
        <w:ind w:left="1020" w:hanging="360"/>
      </w:pPr>
    </w:lvl>
    <w:lvl w:ilvl="3" w:tplc="10A60004">
      <w:start w:val="1"/>
      <w:numFmt w:val="decimal"/>
      <w:lvlText w:val="%4."/>
      <w:lvlJc w:val="left"/>
      <w:pPr>
        <w:ind w:left="1020" w:hanging="360"/>
      </w:pPr>
    </w:lvl>
    <w:lvl w:ilvl="4" w:tplc="D5720618">
      <w:start w:val="1"/>
      <w:numFmt w:val="decimal"/>
      <w:lvlText w:val="%5."/>
      <w:lvlJc w:val="left"/>
      <w:pPr>
        <w:ind w:left="1020" w:hanging="360"/>
      </w:pPr>
    </w:lvl>
    <w:lvl w:ilvl="5" w:tplc="158CD982">
      <w:start w:val="1"/>
      <w:numFmt w:val="decimal"/>
      <w:lvlText w:val="%6."/>
      <w:lvlJc w:val="left"/>
      <w:pPr>
        <w:ind w:left="1020" w:hanging="360"/>
      </w:pPr>
    </w:lvl>
    <w:lvl w:ilvl="6" w:tplc="F3187B0A">
      <w:start w:val="1"/>
      <w:numFmt w:val="decimal"/>
      <w:lvlText w:val="%7."/>
      <w:lvlJc w:val="left"/>
      <w:pPr>
        <w:ind w:left="1020" w:hanging="360"/>
      </w:pPr>
    </w:lvl>
    <w:lvl w:ilvl="7" w:tplc="A1BC1898">
      <w:start w:val="1"/>
      <w:numFmt w:val="decimal"/>
      <w:lvlText w:val="%8."/>
      <w:lvlJc w:val="left"/>
      <w:pPr>
        <w:ind w:left="1020" w:hanging="360"/>
      </w:pPr>
    </w:lvl>
    <w:lvl w:ilvl="8" w:tplc="EF36B44C">
      <w:start w:val="1"/>
      <w:numFmt w:val="decimal"/>
      <w:lvlText w:val="%9."/>
      <w:lvlJc w:val="left"/>
      <w:pPr>
        <w:ind w:left="1020" w:hanging="360"/>
      </w:pPr>
    </w:lvl>
  </w:abstractNum>
  <w:abstractNum w:abstractNumId="11" w15:restartNumberingAfterBreak="0">
    <w:nsid w:val="39CF719D"/>
    <w:multiLevelType w:val="hybridMultilevel"/>
    <w:tmpl w:val="81B8D7D2"/>
    <w:lvl w:ilvl="0" w:tplc="8D765D94">
      <w:numFmt w:val="bullet"/>
      <w:lvlText w:val="-"/>
      <w:lvlJc w:val="left"/>
      <w:pPr>
        <w:ind w:left="720" w:hanging="360"/>
      </w:pPr>
      <w:rPr>
        <w:rFonts w:ascii="Calibri" w:eastAsia="Arial"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A67251D"/>
    <w:multiLevelType w:val="hybridMultilevel"/>
    <w:tmpl w:val="E0B89644"/>
    <w:lvl w:ilvl="0" w:tplc="150A7762">
      <w:numFmt w:val="bullet"/>
      <w:lvlText w:val="•"/>
      <w:lvlJc w:val="left"/>
      <w:pPr>
        <w:ind w:left="780" w:hanging="360"/>
      </w:pPr>
      <w:rPr>
        <w:rFonts w:ascii="Arial" w:eastAsia="Arial" w:hAnsi="Arial" w:cs="Arial" w:hint="default"/>
        <w:b w:val="0"/>
        <w:bCs w:val="0"/>
        <w:i w:val="0"/>
        <w:iCs w:val="0"/>
        <w:spacing w:val="0"/>
        <w:w w:val="130"/>
        <w:sz w:val="28"/>
        <w:szCs w:val="28"/>
        <w:lang w:val="de-DE" w:eastAsia="en-US" w:bidi="ar-SA"/>
      </w:rPr>
    </w:lvl>
    <w:lvl w:ilvl="1" w:tplc="60A065CC">
      <w:numFmt w:val="bullet"/>
      <w:lvlText w:val="•"/>
      <w:lvlJc w:val="left"/>
      <w:pPr>
        <w:ind w:left="1183" w:hanging="360"/>
      </w:pPr>
      <w:rPr>
        <w:rFonts w:hint="default"/>
        <w:lang w:val="de-DE" w:eastAsia="en-US" w:bidi="ar-SA"/>
      </w:rPr>
    </w:lvl>
    <w:lvl w:ilvl="2" w:tplc="A6CA33CC">
      <w:numFmt w:val="bullet"/>
      <w:lvlText w:val="•"/>
      <w:lvlJc w:val="left"/>
      <w:pPr>
        <w:ind w:left="1586" w:hanging="360"/>
      </w:pPr>
      <w:rPr>
        <w:rFonts w:hint="default"/>
        <w:lang w:val="de-DE" w:eastAsia="en-US" w:bidi="ar-SA"/>
      </w:rPr>
    </w:lvl>
    <w:lvl w:ilvl="3" w:tplc="76B0ADFE">
      <w:numFmt w:val="bullet"/>
      <w:lvlText w:val="•"/>
      <w:lvlJc w:val="left"/>
      <w:pPr>
        <w:ind w:left="1990" w:hanging="360"/>
      </w:pPr>
      <w:rPr>
        <w:rFonts w:hint="default"/>
        <w:lang w:val="de-DE" w:eastAsia="en-US" w:bidi="ar-SA"/>
      </w:rPr>
    </w:lvl>
    <w:lvl w:ilvl="4" w:tplc="874E3B98">
      <w:numFmt w:val="bullet"/>
      <w:lvlText w:val="•"/>
      <w:lvlJc w:val="left"/>
      <w:pPr>
        <w:ind w:left="2393" w:hanging="360"/>
      </w:pPr>
      <w:rPr>
        <w:rFonts w:hint="default"/>
        <w:lang w:val="de-DE" w:eastAsia="en-US" w:bidi="ar-SA"/>
      </w:rPr>
    </w:lvl>
    <w:lvl w:ilvl="5" w:tplc="81B8E7D4">
      <w:numFmt w:val="bullet"/>
      <w:lvlText w:val="•"/>
      <w:lvlJc w:val="left"/>
      <w:pPr>
        <w:ind w:left="2797" w:hanging="360"/>
      </w:pPr>
      <w:rPr>
        <w:rFonts w:hint="default"/>
        <w:lang w:val="de-DE" w:eastAsia="en-US" w:bidi="ar-SA"/>
      </w:rPr>
    </w:lvl>
    <w:lvl w:ilvl="6" w:tplc="63204DAA">
      <w:numFmt w:val="bullet"/>
      <w:lvlText w:val="•"/>
      <w:lvlJc w:val="left"/>
      <w:pPr>
        <w:ind w:left="3200" w:hanging="360"/>
      </w:pPr>
      <w:rPr>
        <w:rFonts w:hint="default"/>
        <w:lang w:val="de-DE" w:eastAsia="en-US" w:bidi="ar-SA"/>
      </w:rPr>
    </w:lvl>
    <w:lvl w:ilvl="7" w:tplc="E654CA8A">
      <w:numFmt w:val="bullet"/>
      <w:lvlText w:val="•"/>
      <w:lvlJc w:val="left"/>
      <w:pPr>
        <w:ind w:left="3603" w:hanging="360"/>
      </w:pPr>
      <w:rPr>
        <w:rFonts w:hint="default"/>
        <w:lang w:val="de-DE" w:eastAsia="en-US" w:bidi="ar-SA"/>
      </w:rPr>
    </w:lvl>
    <w:lvl w:ilvl="8" w:tplc="8698D600">
      <w:numFmt w:val="bullet"/>
      <w:lvlText w:val="•"/>
      <w:lvlJc w:val="left"/>
      <w:pPr>
        <w:ind w:left="4007" w:hanging="360"/>
      </w:pPr>
      <w:rPr>
        <w:rFonts w:hint="default"/>
        <w:lang w:val="de-DE" w:eastAsia="en-US" w:bidi="ar-SA"/>
      </w:rPr>
    </w:lvl>
  </w:abstractNum>
  <w:abstractNum w:abstractNumId="13" w15:restartNumberingAfterBreak="0">
    <w:nsid w:val="586562DD"/>
    <w:multiLevelType w:val="hybridMultilevel"/>
    <w:tmpl w:val="533CB3EC"/>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5E147561"/>
    <w:multiLevelType w:val="hybridMultilevel"/>
    <w:tmpl w:val="9D6CE772"/>
    <w:lvl w:ilvl="0" w:tplc="C14AE59E">
      <w:numFmt w:val="bullet"/>
      <w:lvlText w:val="•"/>
      <w:lvlJc w:val="left"/>
      <w:pPr>
        <w:ind w:left="780" w:hanging="360"/>
      </w:pPr>
      <w:rPr>
        <w:rFonts w:ascii="Arial" w:eastAsia="Arial" w:hAnsi="Arial" w:cs="Arial" w:hint="default"/>
        <w:b w:val="0"/>
        <w:bCs w:val="0"/>
        <w:i w:val="0"/>
        <w:iCs w:val="0"/>
        <w:spacing w:val="0"/>
        <w:w w:val="130"/>
        <w:sz w:val="28"/>
        <w:szCs w:val="28"/>
        <w:lang w:val="de-DE" w:eastAsia="en-US" w:bidi="ar-SA"/>
      </w:rPr>
    </w:lvl>
    <w:lvl w:ilvl="1" w:tplc="69124DA8">
      <w:numFmt w:val="bullet"/>
      <w:lvlText w:val="•"/>
      <w:lvlJc w:val="left"/>
      <w:pPr>
        <w:ind w:left="1183" w:hanging="360"/>
      </w:pPr>
      <w:rPr>
        <w:rFonts w:hint="default"/>
        <w:lang w:val="de-DE" w:eastAsia="en-US" w:bidi="ar-SA"/>
      </w:rPr>
    </w:lvl>
    <w:lvl w:ilvl="2" w:tplc="A11AD284">
      <w:numFmt w:val="bullet"/>
      <w:lvlText w:val="•"/>
      <w:lvlJc w:val="left"/>
      <w:pPr>
        <w:ind w:left="1586" w:hanging="360"/>
      </w:pPr>
      <w:rPr>
        <w:rFonts w:hint="default"/>
        <w:lang w:val="de-DE" w:eastAsia="en-US" w:bidi="ar-SA"/>
      </w:rPr>
    </w:lvl>
    <w:lvl w:ilvl="3" w:tplc="AF64443C">
      <w:numFmt w:val="bullet"/>
      <w:lvlText w:val="•"/>
      <w:lvlJc w:val="left"/>
      <w:pPr>
        <w:ind w:left="1990" w:hanging="360"/>
      </w:pPr>
      <w:rPr>
        <w:rFonts w:hint="default"/>
        <w:lang w:val="de-DE" w:eastAsia="en-US" w:bidi="ar-SA"/>
      </w:rPr>
    </w:lvl>
    <w:lvl w:ilvl="4" w:tplc="2C948174">
      <w:numFmt w:val="bullet"/>
      <w:lvlText w:val="•"/>
      <w:lvlJc w:val="left"/>
      <w:pPr>
        <w:ind w:left="2393" w:hanging="360"/>
      </w:pPr>
      <w:rPr>
        <w:rFonts w:hint="default"/>
        <w:lang w:val="de-DE" w:eastAsia="en-US" w:bidi="ar-SA"/>
      </w:rPr>
    </w:lvl>
    <w:lvl w:ilvl="5" w:tplc="D5B4E7DE">
      <w:numFmt w:val="bullet"/>
      <w:lvlText w:val="•"/>
      <w:lvlJc w:val="left"/>
      <w:pPr>
        <w:ind w:left="2797" w:hanging="360"/>
      </w:pPr>
      <w:rPr>
        <w:rFonts w:hint="default"/>
        <w:lang w:val="de-DE" w:eastAsia="en-US" w:bidi="ar-SA"/>
      </w:rPr>
    </w:lvl>
    <w:lvl w:ilvl="6" w:tplc="BE96300A">
      <w:numFmt w:val="bullet"/>
      <w:lvlText w:val="•"/>
      <w:lvlJc w:val="left"/>
      <w:pPr>
        <w:ind w:left="3200" w:hanging="360"/>
      </w:pPr>
      <w:rPr>
        <w:rFonts w:hint="default"/>
        <w:lang w:val="de-DE" w:eastAsia="en-US" w:bidi="ar-SA"/>
      </w:rPr>
    </w:lvl>
    <w:lvl w:ilvl="7" w:tplc="52E0B7D8">
      <w:numFmt w:val="bullet"/>
      <w:lvlText w:val="•"/>
      <w:lvlJc w:val="left"/>
      <w:pPr>
        <w:ind w:left="3603" w:hanging="360"/>
      </w:pPr>
      <w:rPr>
        <w:rFonts w:hint="default"/>
        <w:lang w:val="de-DE" w:eastAsia="en-US" w:bidi="ar-SA"/>
      </w:rPr>
    </w:lvl>
    <w:lvl w:ilvl="8" w:tplc="61F2E8A0">
      <w:numFmt w:val="bullet"/>
      <w:lvlText w:val="•"/>
      <w:lvlJc w:val="left"/>
      <w:pPr>
        <w:ind w:left="4007" w:hanging="360"/>
      </w:pPr>
      <w:rPr>
        <w:rFonts w:hint="default"/>
        <w:lang w:val="de-DE" w:eastAsia="en-US" w:bidi="ar-SA"/>
      </w:rPr>
    </w:lvl>
  </w:abstractNum>
  <w:abstractNum w:abstractNumId="15" w15:restartNumberingAfterBreak="0">
    <w:nsid w:val="5FBB4B78"/>
    <w:multiLevelType w:val="hybridMultilevel"/>
    <w:tmpl w:val="1FB4811C"/>
    <w:lvl w:ilvl="0" w:tplc="9FD084FC">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6" w15:restartNumberingAfterBreak="0">
    <w:nsid w:val="60CB13E1"/>
    <w:multiLevelType w:val="hybridMultilevel"/>
    <w:tmpl w:val="5B5E9A9A"/>
    <w:lvl w:ilvl="0" w:tplc="1AB04158">
      <w:numFmt w:val="bullet"/>
      <w:lvlText w:val="-"/>
      <w:lvlJc w:val="left"/>
      <w:pPr>
        <w:ind w:left="720" w:hanging="360"/>
      </w:pPr>
      <w:rPr>
        <w:rFonts w:ascii="Arial" w:eastAsia="Arial"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6286638"/>
    <w:multiLevelType w:val="hybridMultilevel"/>
    <w:tmpl w:val="2B583E2E"/>
    <w:lvl w:ilvl="0" w:tplc="CE1A4D16">
      <w:start w:val="1"/>
      <w:numFmt w:val="decimal"/>
      <w:lvlText w:val="%1."/>
      <w:lvlJc w:val="left"/>
      <w:pPr>
        <w:ind w:left="720" w:hanging="360"/>
      </w:pPr>
      <w:rPr>
        <w:rFonts w:hint="default"/>
        <w:b w:val="0"/>
        <w:bC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68612CDA"/>
    <w:multiLevelType w:val="hybridMultilevel"/>
    <w:tmpl w:val="2BDABD5A"/>
    <w:lvl w:ilvl="0" w:tplc="3B988F2C">
      <w:start w:val="1"/>
      <w:numFmt w:val="upperRoman"/>
      <w:lvlText w:val="%1."/>
      <w:lvlJc w:val="left"/>
      <w:pPr>
        <w:ind w:left="1440" w:hanging="72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9" w15:restartNumberingAfterBreak="0">
    <w:nsid w:val="6DA93148"/>
    <w:multiLevelType w:val="hybridMultilevel"/>
    <w:tmpl w:val="AC107ED2"/>
    <w:lvl w:ilvl="0" w:tplc="E33AB904">
      <w:start w:val="1"/>
      <w:numFmt w:val="bullet"/>
      <w:lvlText w:val="-"/>
      <w:lvlJc w:val="left"/>
      <w:pPr>
        <w:tabs>
          <w:tab w:val="num" w:pos="720"/>
        </w:tabs>
        <w:ind w:left="720" w:hanging="360"/>
      </w:pPr>
      <w:rPr>
        <w:rFonts w:ascii="Times New Roman" w:hAnsi="Times New Roman" w:hint="default"/>
      </w:rPr>
    </w:lvl>
    <w:lvl w:ilvl="1" w:tplc="4794709E" w:tentative="1">
      <w:start w:val="1"/>
      <w:numFmt w:val="bullet"/>
      <w:lvlText w:val="-"/>
      <w:lvlJc w:val="left"/>
      <w:pPr>
        <w:tabs>
          <w:tab w:val="num" w:pos="1440"/>
        </w:tabs>
        <w:ind w:left="1440" w:hanging="360"/>
      </w:pPr>
      <w:rPr>
        <w:rFonts w:ascii="Times New Roman" w:hAnsi="Times New Roman" w:hint="default"/>
      </w:rPr>
    </w:lvl>
    <w:lvl w:ilvl="2" w:tplc="F8C085A8" w:tentative="1">
      <w:start w:val="1"/>
      <w:numFmt w:val="bullet"/>
      <w:lvlText w:val="-"/>
      <w:lvlJc w:val="left"/>
      <w:pPr>
        <w:tabs>
          <w:tab w:val="num" w:pos="2160"/>
        </w:tabs>
        <w:ind w:left="2160" w:hanging="360"/>
      </w:pPr>
      <w:rPr>
        <w:rFonts w:ascii="Times New Roman" w:hAnsi="Times New Roman" w:hint="default"/>
      </w:rPr>
    </w:lvl>
    <w:lvl w:ilvl="3" w:tplc="1FCC30F6" w:tentative="1">
      <w:start w:val="1"/>
      <w:numFmt w:val="bullet"/>
      <w:lvlText w:val="-"/>
      <w:lvlJc w:val="left"/>
      <w:pPr>
        <w:tabs>
          <w:tab w:val="num" w:pos="2880"/>
        </w:tabs>
        <w:ind w:left="2880" w:hanging="360"/>
      </w:pPr>
      <w:rPr>
        <w:rFonts w:ascii="Times New Roman" w:hAnsi="Times New Roman" w:hint="default"/>
      </w:rPr>
    </w:lvl>
    <w:lvl w:ilvl="4" w:tplc="C28A9C58" w:tentative="1">
      <w:start w:val="1"/>
      <w:numFmt w:val="bullet"/>
      <w:lvlText w:val="-"/>
      <w:lvlJc w:val="left"/>
      <w:pPr>
        <w:tabs>
          <w:tab w:val="num" w:pos="3600"/>
        </w:tabs>
        <w:ind w:left="3600" w:hanging="360"/>
      </w:pPr>
      <w:rPr>
        <w:rFonts w:ascii="Times New Roman" w:hAnsi="Times New Roman" w:hint="default"/>
      </w:rPr>
    </w:lvl>
    <w:lvl w:ilvl="5" w:tplc="5F34B13E" w:tentative="1">
      <w:start w:val="1"/>
      <w:numFmt w:val="bullet"/>
      <w:lvlText w:val="-"/>
      <w:lvlJc w:val="left"/>
      <w:pPr>
        <w:tabs>
          <w:tab w:val="num" w:pos="4320"/>
        </w:tabs>
        <w:ind w:left="4320" w:hanging="360"/>
      </w:pPr>
      <w:rPr>
        <w:rFonts w:ascii="Times New Roman" w:hAnsi="Times New Roman" w:hint="default"/>
      </w:rPr>
    </w:lvl>
    <w:lvl w:ilvl="6" w:tplc="34AAB6C4" w:tentative="1">
      <w:start w:val="1"/>
      <w:numFmt w:val="bullet"/>
      <w:lvlText w:val="-"/>
      <w:lvlJc w:val="left"/>
      <w:pPr>
        <w:tabs>
          <w:tab w:val="num" w:pos="5040"/>
        </w:tabs>
        <w:ind w:left="5040" w:hanging="360"/>
      </w:pPr>
      <w:rPr>
        <w:rFonts w:ascii="Times New Roman" w:hAnsi="Times New Roman" w:hint="default"/>
      </w:rPr>
    </w:lvl>
    <w:lvl w:ilvl="7" w:tplc="FA4A76BC" w:tentative="1">
      <w:start w:val="1"/>
      <w:numFmt w:val="bullet"/>
      <w:lvlText w:val="-"/>
      <w:lvlJc w:val="left"/>
      <w:pPr>
        <w:tabs>
          <w:tab w:val="num" w:pos="5760"/>
        </w:tabs>
        <w:ind w:left="5760" w:hanging="360"/>
      </w:pPr>
      <w:rPr>
        <w:rFonts w:ascii="Times New Roman" w:hAnsi="Times New Roman" w:hint="default"/>
      </w:rPr>
    </w:lvl>
    <w:lvl w:ilvl="8" w:tplc="9FF026BE"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6F9856EA"/>
    <w:multiLevelType w:val="hybridMultilevel"/>
    <w:tmpl w:val="11764A64"/>
    <w:lvl w:ilvl="0" w:tplc="53FA0754">
      <w:numFmt w:val="bullet"/>
      <w:lvlText w:val="•"/>
      <w:lvlJc w:val="left"/>
      <w:pPr>
        <w:ind w:left="780" w:hanging="360"/>
      </w:pPr>
      <w:rPr>
        <w:rFonts w:ascii="Arial" w:eastAsia="Arial" w:hAnsi="Arial" w:cs="Arial" w:hint="default"/>
        <w:b w:val="0"/>
        <w:bCs w:val="0"/>
        <w:i w:val="0"/>
        <w:iCs w:val="0"/>
        <w:spacing w:val="0"/>
        <w:w w:val="130"/>
        <w:sz w:val="28"/>
        <w:szCs w:val="28"/>
        <w:lang w:val="de-DE" w:eastAsia="en-US" w:bidi="ar-SA"/>
      </w:rPr>
    </w:lvl>
    <w:lvl w:ilvl="1" w:tplc="A14C78FE">
      <w:numFmt w:val="bullet"/>
      <w:lvlText w:val="•"/>
      <w:lvlJc w:val="left"/>
      <w:pPr>
        <w:ind w:left="1183" w:hanging="360"/>
      </w:pPr>
      <w:rPr>
        <w:rFonts w:hint="default"/>
        <w:lang w:val="de-DE" w:eastAsia="en-US" w:bidi="ar-SA"/>
      </w:rPr>
    </w:lvl>
    <w:lvl w:ilvl="2" w:tplc="2E2A7E14">
      <w:numFmt w:val="bullet"/>
      <w:lvlText w:val="•"/>
      <w:lvlJc w:val="left"/>
      <w:pPr>
        <w:ind w:left="1586" w:hanging="360"/>
      </w:pPr>
      <w:rPr>
        <w:rFonts w:hint="default"/>
        <w:lang w:val="de-DE" w:eastAsia="en-US" w:bidi="ar-SA"/>
      </w:rPr>
    </w:lvl>
    <w:lvl w:ilvl="3" w:tplc="2FAC3DBC">
      <w:numFmt w:val="bullet"/>
      <w:lvlText w:val="•"/>
      <w:lvlJc w:val="left"/>
      <w:pPr>
        <w:ind w:left="1990" w:hanging="360"/>
      </w:pPr>
      <w:rPr>
        <w:rFonts w:hint="default"/>
        <w:lang w:val="de-DE" w:eastAsia="en-US" w:bidi="ar-SA"/>
      </w:rPr>
    </w:lvl>
    <w:lvl w:ilvl="4" w:tplc="DAE045DA">
      <w:numFmt w:val="bullet"/>
      <w:lvlText w:val="•"/>
      <w:lvlJc w:val="left"/>
      <w:pPr>
        <w:ind w:left="2393" w:hanging="360"/>
      </w:pPr>
      <w:rPr>
        <w:rFonts w:hint="default"/>
        <w:lang w:val="de-DE" w:eastAsia="en-US" w:bidi="ar-SA"/>
      </w:rPr>
    </w:lvl>
    <w:lvl w:ilvl="5" w:tplc="46407658">
      <w:numFmt w:val="bullet"/>
      <w:lvlText w:val="•"/>
      <w:lvlJc w:val="left"/>
      <w:pPr>
        <w:ind w:left="2797" w:hanging="360"/>
      </w:pPr>
      <w:rPr>
        <w:rFonts w:hint="default"/>
        <w:lang w:val="de-DE" w:eastAsia="en-US" w:bidi="ar-SA"/>
      </w:rPr>
    </w:lvl>
    <w:lvl w:ilvl="6" w:tplc="A3326690">
      <w:numFmt w:val="bullet"/>
      <w:lvlText w:val="•"/>
      <w:lvlJc w:val="left"/>
      <w:pPr>
        <w:ind w:left="3200" w:hanging="360"/>
      </w:pPr>
      <w:rPr>
        <w:rFonts w:hint="default"/>
        <w:lang w:val="de-DE" w:eastAsia="en-US" w:bidi="ar-SA"/>
      </w:rPr>
    </w:lvl>
    <w:lvl w:ilvl="7" w:tplc="41885830">
      <w:numFmt w:val="bullet"/>
      <w:lvlText w:val="•"/>
      <w:lvlJc w:val="left"/>
      <w:pPr>
        <w:ind w:left="3603" w:hanging="360"/>
      </w:pPr>
      <w:rPr>
        <w:rFonts w:hint="default"/>
        <w:lang w:val="de-DE" w:eastAsia="en-US" w:bidi="ar-SA"/>
      </w:rPr>
    </w:lvl>
    <w:lvl w:ilvl="8" w:tplc="893646DE">
      <w:numFmt w:val="bullet"/>
      <w:lvlText w:val="•"/>
      <w:lvlJc w:val="left"/>
      <w:pPr>
        <w:ind w:left="4007" w:hanging="360"/>
      </w:pPr>
      <w:rPr>
        <w:rFonts w:hint="default"/>
        <w:lang w:val="de-DE" w:eastAsia="en-US" w:bidi="ar-SA"/>
      </w:rPr>
    </w:lvl>
  </w:abstractNum>
  <w:abstractNum w:abstractNumId="21" w15:restartNumberingAfterBreak="0">
    <w:nsid w:val="74BC3471"/>
    <w:multiLevelType w:val="hybridMultilevel"/>
    <w:tmpl w:val="D0166AAA"/>
    <w:lvl w:ilvl="0" w:tplc="50401430">
      <w:numFmt w:val="bullet"/>
      <w:lvlText w:val=""/>
      <w:lvlJc w:val="left"/>
      <w:pPr>
        <w:ind w:left="1080" w:hanging="360"/>
      </w:pPr>
      <w:rPr>
        <w:rFonts w:ascii="Wingdings" w:eastAsia="Arial" w:hAnsi="Wingdings"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2" w15:restartNumberingAfterBreak="0">
    <w:nsid w:val="758B32C7"/>
    <w:multiLevelType w:val="hybridMultilevel"/>
    <w:tmpl w:val="D3309466"/>
    <w:lvl w:ilvl="0" w:tplc="9D44DF8E">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3" w15:restartNumberingAfterBreak="0">
    <w:nsid w:val="77AE1F62"/>
    <w:multiLevelType w:val="hybridMultilevel"/>
    <w:tmpl w:val="8E6C2E26"/>
    <w:lvl w:ilvl="0" w:tplc="FAEE0308">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16cid:durableId="1398474276">
    <w:abstractNumId w:val="9"/>
  </w:num>
  <w:num w:numId="2" w16cid:durableId="1468401304">
    <w:abstractNumId w:val="20"/>
  </w:num>
  <w:num w:numId="3" w16cid:durableId="893350923">
    <w:abstractNumId w:val="14"/>
  </w:num>
  <w:num w:numId="4" w16cid:durableId="585773339">
    <w:abstractNumId w:val="2"/>
  </w:num>
  <w:num w:numId="5" w16cid:durableId="250093545">
    <w:abstractNumId w:val="12"/>
  </w:num>
  <w:num w:numId="6" w16cid:durableId="296882316">
    <w:abstractNumId w:val="16"/>
  </w:num>
  <w:num w:numId="7" w16cid:durableId="1081218373">
    <w:abstractNumId w:val="21"/>
  </w:num>
  <w:num w:numId="8" w16cid:durableId="884873712">
    <w:abstractNumId w:val="13"/>
  </w:num>
  <w:num w:numId="9" w16cid:durableId="1064111089">
    <w:abstractNumId w:val="18"/>
  </w:num>
  <w:num w:numId="10" w16cid:durableId="1513376388">
    <w:abstractNumId w:val="19"/>
  </w:num>
  <w:num w:numId="11" w16cid:durableId="876360237">
    <w:abstractNumId w:val="0"/>
  </w:num>
  <w:num w:numId="12" w16cid:durableId="664937218">
    <w:abstractNumId w:val="4"/>
  </w:num>
  <w:num w:numId="13" w16cid:durableId="1433042536">
    <w:abstractNumId w:val="8"/>
  </w:num>
  <w:num w:numId="14" w16cid:durableId="133183154">
    <w:abstractNumId w:val="1"/>
  </w:num>
  <w:num w:numId="15" w16cid:durableId="748624371">
    <w:abstractNumId w:val="6"/>
  </w:num>
  <w:num w:numId="16" w16cid:durableId="955451318">
    <w:abstractNumId w:val="7"/>
  </w:num>
  <w:num w:numId="17" w16cid:durableId="694700166">
    <w:abstractNumId w:val="23"/>
  </w:num>
  <w:num w:numId="18" w16cid:durableId="562639763">
    <w:abstractNumId w:val="22"/>
  </w:num>
  <w:num w:numId="19" w16cid:durableId="1419213136">
    <w:abstractNumId w:val="15"/>
  </w:num>
  <w:num w:numId="20" w16cid:durableId="1853302871">
    <w:abstractNumId w:val="17"/>
  </w:num>
  <w:num w:numId="21" w16cid:durableId="893152417">
    <w:abstractNumId w:val="10"/>
  </w:num>
  <w:num w:numId="22" w16cid:durableId="1424185811">
    <w:abstractNumId w:val="11"/>
  </w:num>
  <w:num w:numId="23" w16cid:durableId="1182357413">
    <w:abstractNumId w:val="3"/>
  </w:num>
  <w:num w:numId="24" w16cid:durableId="1870410093">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ialog P Info">
    <w15:presenceInfo w15:providerId="AD" w15:userId="S::info@dialog-p.de::ad2aa51e-9329-427b-a4e9-8aa841d3a8fd"/>
  </w15:person>
  <w15:person w15:author="Frank Lauenburg">
    <w15:presenceInfo w15:providerId="Windows Live" w15:userId="9809e94f294912f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57F4"/>
    <w:rsid w:val="0000262B"/>
    <w:rsid w:val="00030388"/>
    <w:rsid w:val="00155A48"/>
    <w:rsid w:val="00187EEA"/>
    <w:rsid w:val="002257F4"/>
    <w:rsid w:val="00276B5C"/>
    <w:rsid w:val="002A27E7"/>
    <w:rsid w:val="00342A63"/>
    <w:rsid w:val="003D5FF0"/>
    <w:rsid w:val="004A70D4"/>
    <w:rsid w:val="004F00C3"/>
    <w:rsid w:val="00514133"/>
    <w:rsid w:val="005A6F3C"/>
    <w:rsid w:val="005B63B0"/>
    <w:rsid w:val="0061082C"/>
    <w:rsid w:val="00667625"/>
    <w:rsid w:val="00684394"/>
    <w:rsid w:val="0078695D"/>
    <w:rsid w:val="007B3C62"/>
    <w:rsid w:val="00822B95"/>
    <w:rsid w:val="00886051"/>
    <w:rsid w:val="00941676"/>
    <w:rsid w:val="009B7C85"/>
    <w:rsid w:val="00A11745"/>
    <w:rsid w:val="00A12C7E"/>
    <w:rsid w:val="00A60F51"/>
    <w:rsid w:val="00AD28BB"/>
    <w:rsid w:val="00AD4D7A"/>
    <w:rsid w:val="00B05E7A"/>
    <w:rsid w:val="00B12FFF"/>
    <w:rsid w:val="00B238CE"/>
    <w:rsid w:val="00BA3939"/>
    <w:rsid w:val="00BE754E"/>
    <w:rsid w:val="00BF0410"/>
    <w:rsid w:val="00CC05DB"/>
    <w:rsid w:val="00CC671D"/>
    <w:rsid w:val="00DF5B9B"/>
    <w:rsid w:val="00E8094A"/>
    <w:rsid w:val="00F6528C"/>
    <w:rsid w:val="00F703DE"/>
    <w:rsid w:val="00FD1E42"/>
    <w:rsid w:val="00FE2B5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937B4"/>
  <w15:docId w15:val="{70B488A4-3134-4A1D-A39B-B439AD086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eastAsia="Arial" w:hAnsi="Arial" w:cs="Arial"/>
      <w:lang w:val="de-DE"/>
    </w:rPr>
  </w:style>
  <w:style w:type="paragraph" w:styleId="berschrift1">
    <w:name w:val="heading 1"/>
    <w:basedOn w:val="Standard"/>
    <w:uiPriority w:val="9"/>
    <w:qFormat/>
    <w:pPr>
      <w:ind w:left="906"/>
      <w:outlineLvl w:val="0"/>
    </w:pPr>
    <w:rPr>
      <w:b/>
      <w:bCs/>
      <w:sz w:val="40"/>
      <w:szCs w:val="4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style>
  <w:style w:type="paragraph" w:styleId="Listenabsatz">
    <w:name w:val="List Paragraph"/>
    <w:basedOn w:val="Standard"/>
    <w:uiPriority w:val="34"/>
    <w:qFormat/>
  </w:style>
  <w:style w:type="paragraph" w:customStyle="1" w:styleId="TableParagraph">
    <w:name w:val="Table Paragraph"/>
    <w:basedOn w:val="Standard"/>
    <w:uiPriority w:val="1"/>
    <w:qFormat/>
  </w:style>
  <w:style w:type="paragraph" w:styleId="Funotentext">
    <w:name w:val="footnote text"/>
    <w:basedOn w:val="Standard"/>
    <w:link w:val="FunotentextZchn"/>
    <w:uiPriority w:val="99"/>
    <w:semiHidden/>
    <w:unhideWhenUsed/>
    <w:rsid w:val="00514133"/>
    <w:pPr>
      <w:widowControl/>
      <w:autoSpaceDE/>
      <w:autoSpaceDN/>
    </w:pPr>
    <w:rPr>
      <w:rFonts w:asciiTheme="minorHAnsi" w:eastAsiaTheme="minorHAnsi" w:hAnsiTheme="minorHAnsi" w:cstheme="minorBidi"/>
      <w:kern w:val="2"/>
      <w:sz w:val="20"/>
      <w:szCs w:val="20"/>
      <w14:ligatures w14:val="standardContextual"/>
    </w:rPr>
  </w:style>
  <w:style w:type="character" w:customStyle="1" w:styleId="FunotentextZchn">
    <w:name w:val="Fußnotentext Zchn"/>
    <w:basedOn w:val="Absatz-Standardschriftart"/>
    <w:link w:val="Funotentext"/>
    <w:uiPriority w:val="99"/>
    <w:semiHidden/>
    <w:rsid w:val="00514133"/>
    <w:rPr>
      <w:kern w:val="2"/>
      <w:sz w:val="20"/>
      <w:szCs w:val="20"/>
      <w:lang w:val="de-DE"/>
      <w14:ligatures w14:val="standardContextual"/>
    </w:rPr>
  </w:style>
  <w:style w:type="character" w:styleId="Funotenzeichen">
    <w:name w:val="footnote reference"/>
    <w:basedOn w:val="Absatz-Standardschriftart"/>
    <w:uiPriority w:val="99"/>
    <w:semiHidden/>
    <w:unhideWhenUsed/>
    <w:rsid w:val="00514133"/>
    <w:rPr>
      <w:vertAlign w:val="superscript"/>
    </w:rPr>
  </w:style>
  <w:style w:type="character" w:styleId="Kommentarzeichen">
    <w:name w:val="annotation reference"/>
    <w:basedOn w:val="Absatz-Standardschriftart"/>
    <w:uiPriority w:val="99"/>
    <w:semiHidden/>
    <w:unhideWhenUsed/>
    <w:rsid w:val="00514133"/>
    <w:rPr>
      <w:sz w:val="16"/>
      <w:szCs w:val="16"/>
    </w:rPr>
  </w:style>
  <w:style w:type="paragraph" w:styleId="Kommentartext">
    <w:name w:val="annotation text"/>
    <w:basedOn w:val="Standard"/>
    <w:link w:val="KommentartextZchn"/>
    <w:uiPriority w:val="99"/>
    <w:unhideWhenUsed/>
    <w:rsid w:val="00514133"/>
    <w:rPr>
      <w:sz w:val="20"/>
      <w:szCs w:val="20"/>
    </w:rPr>
  </w:style>
  <w:style w:type="character" w:customStyle="1" w:styleId="KommentartextZchn">
    <w:name w:val="Kommentartext Zchn"/>
    <w:basedOn w:val="Absatz-Standardschriftart"/>
    <w:link w:val="Kommentartext"/>
    <w:uiPriority w:val="99"/>
    <w:rsid w:val="00514133"/>
    <w:rPr>
      <w:rFonts w:ascii="Arial" w:eastAsia="Arial" w:hAnsi="Arial" w:cs="Arial"/>
      <w:sz w:val="20"/>
      <w:szCs w:val="20"/>
      <w:lang w:val="de-DE"/>
    </w:rPr>
  </w:style>
  <w:style w:type="paragraph" w:styleId="Kommentarthema">
    <w:name w:val="annotation subject"/>
    <w:basedOn w:val="Kommentartext"/>
    <w:next w:val="Kommentartext"/>
    <w:link w:val="KommentarthemaZchn"/>
    <w:uiPriority w:val="99"/>
    <w:semiHidden/>
    <w:unhideWhenUsed/>
    <w:rsid w:val="00514133"/>
    <w:rPr>
      <w:b/>
      <w:bCs/>
    </w:rPr>
  </w:style>
  <w:style w:type="character" w:customStyle="1" w:styleId="KommentarthemaZchn">
    <w:name w:val="Kommentarthema Zchn"/>
    <w:basedOn w:val="KommentartextZchn"/>
    <w:link w:val="Kommentarthema"/>
    <w:uiPriority w:val="99"/>
    <w:semiHidden/>
    <w:rsid w:val="00514133"/>
    <w:rPr>
      <w:rFonts w:ascii="Arial" w:eastAsia="Arial" w:hAnsi="Arial" w:cs="Arial"/>
      <w:b/>
      <w:bCs/>
      <w:sz w:val="20"/>
      <w:szCs w:val="20"/>
      <w:lang w:val="de-DE"/>
    </w:rPr>
  </w:style>
  <w:style w:type="character" w:styleId="Hyperlink">
    <w:name w:val="Hyperlink"/>
    <w:basedOn w:val="Absatz-Standardschriftart"/>
    <w:uiPriority w:val="99"/>
    <w:unhideWhenUsed/>
    <w:rsid w:val="00514133"/>
    <w:rPr>
      <w:color w:val="0000FF" w:themeColor="hyperlink"/>
      <w:u w:val="single"/>
    </w:rPr>
  </w:style>
  <w:style w:type="character" w:styleId="NichtaufgelsteErwhnung">
    <w:name w:val="Unresolved Mention"/>
    <w:basedOn w:val="Absatz-Standardschriftart"/>
    <w:uiPriority w:val="99"/>
    <w:semiHidden/>
    <w:unhideWhenUsed/>
    <w:rsid w:val="00514133"/>
    <w:rPr>
      <w:color w:val="605E5C"/>
      <w:shd w:val="clear" w:color="auto" w:fill="E1DFDD"/>
    </w:rPr>
  </w:style>
  <w:style w:type="table" w:styleId="Tabellenraster">
    <w:name w:val="Table Grid"/>
    <w:basedOn w:val="NormaleTabelle"/>
    <w:uiPriority w:val="39"/>
    <w:rsid w:val="00FD1E42"/>
    <w:pPr>
      <w:widowControl/>
      <w:autoSpaceDE/>
      <w:autoSpaceDN/>
    </w:pPr>
    <w:rPr>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FD1E42"/>
    <w:pPr>
      <w:widowControl/>
      <w:autoSpaceDE/>
      <w:autoSpaceDN/>
      <w:spacing w:before="100" w:beforeAutospacing="1" w:after="100" w:afterAutospacing="1"/>
    </w:pPr>
    <w:rPr>
      <w:rFonts w:ascii="Times New Roman" w:eastAsia="Times New Roman" w:hAnsi="Times New Roman" w:cs="Times New Roman"/>
      <w:sz w:val="24"/>
      <w:szCs w:val="24"/>
      <w:lang w:eastAsia="de-DE"/>
    </w:rPr>
  </w:style>
  <w:style w:type="table" w:styleId="EinfacheTabelle1">
    <w:name w:val="Plain Table 1"/>
    <w:basedOn w:val="NormaleTabelle"/>
    <w:uiPriority w:val="41"/>
    <w:rsid w:val="00B238CE"/>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berarbeitung">
    <w:name w:val="Revision"/>
    <w:hidden/>
    <w:uiPriority w:val="99"/>
    <w:semiHidden/>
    <w:rsid w:val="00A11745"/>
    <w:pPr>
      <w:widowControl/>
      <w:autoSpaceDE/>
      <w:autoSpaceDN/>
    </w:pPr>
    <w:rPr>
      <w:rFonts w:ascii="Arial" w:eastAsia="Arial" w:hAnsi="Arial" w:cs="Arial"/>
      <w:lang w:val="de-DE"/>
    </w:rPr>
  </w:style>
  <w:style w:type="paragraph" w:styleId="Kopfzeile">
    <w:name w:val="header"/>
    <w:basedOn w:val="Standard"/>
    <w:link w:val="KopfzeileZchn"/>
    <w:uiPriority w:val="99"/>
    <w:unhideWhenUsed/>
    <w:rsid w:val="00A11745"/>
    <w:pPr>
      <w:widowControl/>
      <w:tabs>
        <w:tab w:val="center" w:pos="4536"/>
        <w:tab w:val="right" w:pos="9072"/>
      </w:tabs>
      <w:autoSpaceDE/>
      <w:autoSpaceDN/>
      <w:spacing w:line="276" w:lineRule="auto"/>
    </w:pPr>
    <w:rPr>
      <w:rFonts w:ascii="Calibri" w:eastAsiaTheme="minorEastAsia" w:hAnsi="Calibri" w:cstheme="minorBidi"/>
      <w:sz w:val="24"/>
      <w:szCs w:val="24"/>
      <w:lang w:eastAsia="de-DE"/>
    </w:rPr>
  </w:style>
  <w:style w:type="character" w:customStyle="1" w:styleId="KopfzeileZchn">
    <w:name w:val="Kopfzeile Zchn"/>
    <w:basedOn w:val="Absatz-Standardschriftart"/>
    <w:link w:val="Kopfzeile"/>
    <w:uiPriority w:val="99"/>
    <w:rsid w:val="00A11745"/>
    <w:rPr>
      <w:rFonts w:ascii="Calibri" w:eastAsiaTheme="minorEastAsia" w:hAnsi="Calibri"/>
      <w:sz w:val="24"/>
      <w:szCs w:val="24"/>
      <w:lang w:val="de-DE" w:eastAsia="de-DE"/>
    </w:rPr>
  </w:style>
  <w:style w:type="paragraph" w:styleId="Fuzeile">
    <w:name w:val="footer"/>
    <w:basedOn w:val="Standard"/>
    <w:link w:val="FuzeileZchn"/>
    <w:uiPriority w:val="99"/>
    <w:unhideWhenUsed/>
    <w:rsid w:val="00A11745"/>
    <w:pPr>
      <w:tabs>
        <w:tab w:val="center" w:pos="4536"/>
        <w:tab w:val="right" w:pos="9072"/>
      </w:tabs>
    </w:pPr>
  </w:style>
  <w:style w:type="character" w:customStyle="1" w:styleId="FuzeileZchn">
    <w:name w:val="Fußzeile Zchn"/>
    <w:basedOn w:val="Absatz-Standardschriftart"/>
    <w:link w:val="Fuzeile"/>
    <w:uiPriority w:val="99"/>
    <w:rsid w:val="00A11745"/>
    <w:rPr>
      <w:rFonts w:ascii="Arial" w:eastAsia="Arial" w:hAnsi="Arial" w:cs="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comments.xml.rels><?xml version="1.0" encoding="UTF-8" standalone="yes"?>
<Relationships xmlns="http://schemas.openxmlformats.org/package/2006/relationships"><Relationship Id="rId1" Type="http://schemas.openxmlformats.org/officeDocument/2006/relationships/hyperlink" Target="https://stock.adobe.com/de/search?k=rousseau&amp;search_type=usertyped&amp;asset_id=176760271" TargetMode="External"/></Relationship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microsoft.com/office/2018/08/relationships/commentsExtensible" Target="commentsExtensible.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eader" Target="header2.xml"/><Relationship Id="rId10" Type="http://schemas.microsoft.com/office/2011/relationships/commentsExtended" Target="commentsExtended.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BFB300-29C2-FA43-B7DD-C9367DC0A3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1036</Words>
  <Characters>6532</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Modul 1_Niveaustufe 1_2024_fertig</vt:lpstr>
    </vt:vector>
  </TitlesOfParts>
  <Company/>
  <LinksUpToDate>false</LinksUpToDate>
  <CharactersWithSpaces>7553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 1_Niveaustufe 1_2024_fertig</dc:title>
  <dc:creator>Juniorwahl 1</dc:creator>
  <cp:lastModifiedBy>Dialog P Info</cp:lastModifiedBy>
  <cp:revision>14</cp:revision>
  <dcterms:created xsi:type="dcterms:W3CDTF">2025-09-08T11:11:00Z</dcterms:created>
  <dcterms:modified xsi:type="dcterms:W3CDTF">2025-10-27T13:21:00Z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2024-01-12T00:00:00Z</vt:filetime>
  </property>
  <property fmtid="{D5CDD505-2E9C-101B-9397-08002B2CF9AE}" pid="3" name="Creator">
    <vt:lpwstr>Word</vt:lpwstr>
  </property>
  <property fmtid="{D5CDD505-2E9C-101B-9397-08002B2CF9AE}" pid="4" name="LastSaved">
    <vt:filetime>2024-02-15T00:00:00Z</vt:filetime>
  </property>
  <property fmtid="{D5CDD505-2E9C-101B-9397-08002B2CF9AE}" pid="5" name="Producer">
    <vt:lpwstr>macOS Version 14.0 (Build 23A344) Quartz PDFContext</vt:lpwstr>
  </property>
</Properties>
</file>