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1E2A2" w14:textId="771004E0" w:rsidR="002257F4" w:rsidRDefault="00B12FFF">
      <w:pPr>
        <w:tabs>
          <w:tab w:val="left" w:pos="8248"/>
        </w:tabs>
        <w:ind w:left="858"/>
        <w:rPr>
          <w:rFonts w:ascii="Times New Roman"/>
          <w:sz w:val="20"/>
        </w:rPr>
      </w:pPr>
      <w:r>
        <w:rPr>
          <w:rFonts w:ascii="Times New Roman"/>
          <w:position w:val="26"/>
          <w:sz w:val="20"/>
        </w:rPr>
        <w:tab/>
      </w:r>
    </w:p>
    <w:p w14:paraId="68603CB6" w14:textId="77777777" w:rsidR="002257F4" w:rsidRPr="00A11745" w:rsidRDefault="002257F4">
      <w:pPr>
        <w:pStyle w:val="Textkrper"/>
        <w:spacing w:before="26"/>
        <w:rPr>
          <w:rFonts w:asciiTheme="minorHAnsi" w:hAnsiTheme="minorHAnsi" w:cstheme="minorHAnsi"/>
          <w:sz w:val="24"/>
          <w:szCs w:val="24"/>
          <w:rPrChange w:id="0" w:author="Dialog P Info" w:date="2025-09-08T13:16:00Z">
            <w:rPr>
              <w:rFonts w:ascii="Times New Roman"/>
            </w:rPr>
          </w:rPrChange>
        </w:rPr>
      </w:pPr>
    </w:p>
    <w:p w14:paraId="4F06067B" w14:textId="59F4F783" w:rsidR="002257F4" w:rsidRDefault="00FD1E42">
      <w:pPr>
        <w:jc w:val="center"/>
        <w:rPr>
          <w:rFonts w:asciiTheme="minorHAnsi" w:hAnsiTheme="minorHAnsi" w:cstheme="minorHAnsi"/>
          <w:b/>
          <w:w w:val="85"/>
          <w:sz w:val="32"/>
          <w:szCs w:val="32"/>
        </w:rPr>
      </w:pPr>
      <w:r w:rsidRPr="009B7C85">
        <w:rPr>
          <w:rFonts w:asciiTheme="minorHAnsi" w:hAnsiTheme="minorHAnsi" w:cstheme="minorHAnsi"/>
          <w:b/>
          <w:w w:val="85"/>
          <w:sz w:val="32"/>
          <w:szCs w:val="32"/>
          <w:rPrChange w:id="1" w:author="Dialog P Info" w:date="2025-09-08T13:18:00Z">
            <w:rPr>
              <w:b/>
              <w:w w:val="85"/>
            </w:rPr>
          </w:rPrChange>
        </w:rPr>
        <w:t>Jean-Jacques Rousseau – Argumente gegen die repräsentative Demokratie</w:t>
      </w:r>
    </w:p>
    <w:p w14:paraId="1A0C0E17" w14:textId="138E6054" w:rsidR="00A11745" w:rsidRPr="00155A48" w:rsidRDefault="00155A48" w:rsidP="00155A48">
      <w:pPr>
        <w:ind w:left="906"/>
        <w:jc w:val="center"/>
        <w:rPr>
          <w:rFonts w:asciiTheme="minorHAnsi" w:hAnsiTheme="minorHAnsi" w:cstheme="minorHAnsi"/>
          <w:b/>
          <w:sz w:val="28"/>
          <w:szCs w:val="28"/>
          <w:rPrChange w:id="2" w:author="Dialog P Info" w:date="2025-09-08T13:18:00Z">
            <w:rPr>
              <w:b/>
            </w:rPr>
          </w:rPrChange>
        </w:rPr>
      </w:pPr>
      <w:r w:rsidRPr="00155A48">
        <w:rPr>
          <w:rFonts w:asciiTheme="minorHAnsi" w:hAnsiTheme="minorHAnsi" w:cstheme="minorHAnsi"/>
          <w:b/>
          <w:sz w:val="28"/>
          <w:szCs w:val="28"/>
        </w:rPr>
        <w:t xml:space="preserve">Version </w:t>
      </w:r>
      <w:r w:rsidR="00C804EC">
        <w:rPr>
          <w:rFonts w:asciiTheme="minorHAnsi" w:hAnsiTheme="minorHAnsi" w:cstheme="minorHAnsi"/>
          <w:b/>
          <w:sz w:val="28"/>
          <w:szCs w:val="28"/>
        </w:rPr>
        <w:t>B</w:t>
      </w:r>
    </w:p>
    <w:p w14:paraId="353379E5" w14:textId="27564BA4" w:rsidR="002257F4" w:rsidRPr="009B7C85" w:rsidDel="004A70D4" w:rsidRDefault="00B12FFF">
      <w:pPr>
        <w:spacing w:before="16"/>
        <w:rPr>
          <w:del w:id="3" w:author="Dialog P Info" w:date="2025-09-08T13:57:00Z"/>
          <w:rFonts w:asciiTheme="minorHAnsi" w:hAnsiTheme="minorHAnsi" w:cstheme="minorHAnsi"/>
          <w:sz w:val="24"/>
          <w:szCs w:val="24"/>
          <w:rPrChange w:id="4" w:author="Dialog P Info" w:date="2025-09-08T13:18:00Z">
            <w:rPr>
              <w:del w:id="5" w:author="Dialog P Info" w:date="2025-09-08T13:57:00Z"/>
              <w:sz w:val="20"/>
            </w:rPr>
          </w:rPrChange>
        </w:rPr>
        <w:pPrChange w:id="6" w:author="Dialog P Info" w:date="2025-09-08T13:44:00Z">
          <w:pPr>
            <w:spacing w:before="16"/>
            <w:ind w:left="906"/>
          </w:pPr>
        </w:pPrChange>
      </w:pPr>
      <w:del w:id="7" w:author="Dialog P Info" w:date="2025-09-08T13:57:00Z">
        <w:r w:rsidRPr="009B7C85" w:rsidDel="004A70D4">
          <w:rPr>
            <w:rFonts w:asciiTheme="minorHAnsi" w:hAnsiTheme="minorHAnsi" w:cstheme="minorHAnsi"/>
            <w:b/>
            <w:spacing w:val="-2"/>
            <w:sz w:val="24"/>
            <w:szCs w:val="24"/>
            <w:rPrChange w:id="8" w:author="Dialog P Info" w:date="2025-09-08T13:18:00Z">
              <w:rPr>
                <w:b/>
                <w:spacing w:val="-2"/>
                <w:sz w:val="20"/>
              </w:rPr>
            </w:rPrChange>
          </w:rPr>
          <w:delText>Arbeitsauftrag</w:delText>
        </w:r>
        <w:r w:rsidRPr="009B7C85" w:rsidDel="004A70D4">
          <w:rPr>
            <w:rFonts w:asciiTheme="minorHAnsi" w:hAnsiTheme="minorHAnsi" w:cstheme="minorHAnsi"/>
            <w:spacing w:val="-2"/>
            <w:sz w:val="24"/>
            <w:szCs w:val="24"/>
            <w:rPrChange w:id="9" w:author="Dialog P Info" w:date="2025-09-08T13:18:00Z">
              <w:rPr>
                <w:spacing w:val="-2"/>
                <w:sz w:val="20"/>
              </w:rPr>
            </w:rPrChange>
          </w:rPr>
          <w:delText>:</w:delText>
        </w:r>
      </w:del>
    </w:p>
    <w:p w14:paraId="0818272B" w14:textId="77777777" w:rsidR="002257F4" w:rsidRPr="009B7C85" w:rsidRDefault="002257F4">
      <w:pPr>
        <w:pStyle w:val="Textkrper"/>
        <w:spacing w:before="16"/>
        <w:rPr>
          <w:rFonts w:asciiTheme="minorHAnsi" w:hAnsiTheme="minorHAnsi" w:cstheme="minorHAnsi"/>
          <w:sz w:val="24"/>
          <w:szCs w:val="24"/>
          <w:rPrChange w:id="10" w:author="Dialog P Info" w:date="2025-09-08T13:18:00Z">
            <w:rPr>
              <w:sz w:val="20"/>
            </w:rPr>
          </w:rPrChange>
        </w:rPr>
      </w:pPr>
    </w:p>
    <w:p w14:paraId="55D0A415" w14:textId="77777777" w:rsidR="004A70D4" w:rsidRDefault="00B12FFF" w:rsidP="00276B5C">
      <w:pPr>
        <w:rPr>
          <w:ins w:id="11" w:author="Dialog P Info" w:date="2025-09-08T13:58:00Z"/>
          <w:rFonts w:asciiTheme="minorHAnsi" w:hAnsiTheme="minorHAnsi" w:cstheme="minorHAnsi"/>
          <w:b/>
          <w:spacing w:val="-2"/>
          <w:w w:val="90"/>
          <w:sz w:val="24"/>
          <w:szCs w:val="24"/>
          <w:lang w:val="fr-FR"/>
        </w:rPr>
      </w:pPr>
      <w:r w:rsidRPr="009B7C85">
        <w:rPr>
          <w:rFonts w:asciiTheme="minorHAnsi" w:hAnsiTheme="minorHAnsi" w:cstheme="minorHAnsi"/>
          <w:b/>
          <w:spacing w:val="-2"/>
          <w:w w:val="90"/>
          <w:sz w:val="24"/>
          <w:szCs w:val="24"/>
          <w:lang w:val="fr-FR"/>
          <w:rPrChange w:id="12" w:author="Dialog P Info" w:date="2025-09-08T13:18:00Z">
            <w:rPr>
              <w:b/>
              <w:spacing w:val="-2"/>
              <w:w w:val="90"/>
              <w:sz w:val="20"/>
              <w:lang w:val="fr-FR"/>
            </w:rPr>
          </w:rPrChange>
        </w:rPr>
        <w:t>Aufgabe</w:t>
      </w:r>
      <w:r w:rsidRPr="009B7C85">
        <w:rPr>
          <w:rFonts w:asciiTheme="minorHAnsi" w:hAnsiTheme="minorHAnsi" w:cstheme="minorHAnsi"/>
          <w:b/>
          <w:spacing w:val="-6"/>
          <w:sz w:val="24"/>
          <w:szCs w:val="24"/>
          <w:lang w:val="fr-FR"/>
          <w:rPrChange w:id="13" w:author="Dialog P Info" w:date="2025-09-08T13:18:00Z">
            <w:rPr>
              <w:b/>
              <w:spacing w:val="-6"/>
              <w:sz w:val="20"/>
              <w:lang w:val="fr-FR"/>
            </w:rPr>
          </w:rPrChange>
        </w:rPr>
        <w:t xml:space="preserve"> </w:t>
      </w:r>
      <w:proofErr w:type="gramStart"/>
      <w:r w:rsidRPr="009B7C85">
        <w:rPr>
          <w:rFonts w:asciiTheme="minorHAnsi" w:hAnsiTheme="minorHAnsi" w:cstheme="minorHAnsi"/>
          <w:b/>
          <w:spacing w:val="-2"/>
          <w:w w:val="90"/>
          <w:sz w:val="24"/>
          <w:szCs w:val="24"/>
          <w:lang w:val="fr-FR"/>
          <w:rPrChange w:id="14" w:author="Dialog P Info" w:date="2025-09-08T13:18:00Z">
            <w:rPr>
              <w:b/>
              <w:spacing w:val="-2"/>
              <w:w w:val="90"/>
              <w:sz w:val="20"/>
              <w:lang w:val="fr-FR"/>
            </w:rPr>
          </w:rPrChange>
        </w:rPr>
        <w:t>1</w:t>
      </w:r>
      <w:ins w:id="15" w:author="Dialog P Info" w:date="2025-09-08T13:58:00Z">
        <w:r w:rsidR="004A70D4">
          <w:rPr>
            <w:rFonts w:asciiTheme="minorHAnsi" w:hAnsiTheme="minorHAnsi" w:cstheme="minorHAnsi"/>
            <w:b/>
            <w:spacing w:val="-2"/>
            <w:w w:val="90"/>
            <w:sz w:val="24"/>
            <w:szCs w:val="24"/>
            <w:lang w:val="fr-FR"/>
          </w:rPr>
          <w:t>:</w:t>
        </w:r>
        <w:proofErr w:type="gramEnd"/>
      </w:ins>
    </w:p>
    <w:p w14:paraId="21A35558" w14:textId="1766978C" w:rsidR="002257F4" w:rsidRDefault="00B12FFF">
      <w:pPr>
        <w:rPr>
          <w:rFonts w:asciiTheme="minorHAnsi" w:hAnsiTheme="minorHAnsi" w:cstheme="minorHAnsi"/>
          <w:bCs/>
          <w:spacing w:val="-2"/>
          <w:w w:val="90"/>
          <w:sz w:val="24"/>
          <w:szCs w:val="24"/>
          <w:lang w:val="fr-FR"/>
        </w:rPr>
      </w:pPr>
      <w:del w:id="16" w:author="Dialog P Info" w:date="2025-09-08T13:58:00Z">
        <w:r w:rsidRPr="009B7C85" w:rsidDel="004A70D4">
          <w:rPr>
            <w:rFonts w:asciiTheme="minorHAnsi" w:hAnsiTheme="minorHAnsi" w:cstheme="minorHAnsi"/>
            <w:b/>
            <w:spacing w:val="-4"/>
            <w:sz w:val="24"/>
            <w:szCs w:val="24"/>
            <w:lang w:val="fr-FR"/>
            <w:rPrChange w:id="17" w:author="Dialog P Info" w:date="2025-09-08T13:18:00Z">
              <w:rPr>
                <w:b/>
                <w:spacing w:val="-4"/>
                <w:sz w:val="20"/>
                <w:lang w:val="fr-FR"/>
              </w:rPr>
            </w:rPrChange>
          </w:rPr>
          <w:delText xml:space="preserve"> </w:delText>
        </w:r>
        <w:r w:rsidRPr="009B7C85" w:rsidDel="004A70D4">
          <w:rPr>
            <w:rFonts w:asciiTheme="minorHAnsi" w:hAnsiTheme="minorHAnsi" w:cstheme="minorHAnsi"/>
            <w:b/>
            <w:spacing w:val="-2"/>
            <w:w w:val="90"/>
            <w:sz w:val="24"/>
            <w:szCs w:val="24"/>
            <w:lang w:val="fr-FR"/>
            <w:rPrChange w:id="18" w:author="Dialog P Info" w:date="2025-09-08T13:18:00Z">
              <w:rPr>
                <w:b/>
                <w:spacing w:val="-2"/>
                <w:w w:val="90"/>
                <w:sz w:val="20"/>
                <w:lang w:val="fr-FR"/>
              </w:rPr>
            </w:rPrChange>
          </w:rPr>
          <w:delText>–</w:delText>
        </w:r>
        <w:r w:rsidRPr="009B7C85" w:rsidDel="004A70D4">
          <w:rPr>
            <w:rFonts w:asciiTheme="minorHAnsi" w:hAnsiTheme="minorHAnsi" w:cstheme="minorHAnsi"/>
            <w:b/>
            <w:spacing w:val="-6"/>
            <w:sz w:val="24"/>
            <w:szCs w:val="24"/>
            <w:lang w:val="fr-FR"/>
            <w:rPrChange w:id="19" w:author="Dialog P Info" w:date="2025-09-08T13:18:00Z">
              <w:rPr>
                <w:b/>
                <w:spacing w:val="-6"/>
                <w:sz w:val="20"/>
                <w:lang w:val="fr-FR"/>
              </w:rPr>
            </w:rPrChange>
          </w:rPr>
          <w:delText xml:space="preserve"> </w:delText>
        </w:r>
      </w:del>
      <w:r w:rsidR="00684394" w:rsidRPr="009B7C85">
        <w:rPr>
          <w:rFonts w:asciiTheme="minorHAnsi" w:hAnsiTheme="minorHAnsi" w:cstheme="minorHAnsi"/>
          <w:b/>
          <w:spacing w:val="-2"/>
          <w:w w:val="90"/>
          <w:sz w:val="24"/>
          <w:szCs w:val="24"/>
          <w:lang w:val="fr-FR"/>
          <w:rPrChange w:id="20" w:author="Dialog P Info" w:date="2025-09-08T13:18:00Z">
            <w:rPr>
              <w:b/>
              <w:spacing w:val="-2"/>
              <w:w w:val="90"/>
              <w:sz w:val="20"/>
              <w:lang w:val="fr-FR"/>
            </w:rPr>
          </w:rPrChange>
        </w:rPr>
        <w:t xml:space="preserve">Lies </w:t>
      </w:r>
      <w:r w:rsidR="00684394" w:rsidRPr="009B7C85">
        <w:rPr>
          <w:rFonts w:asciiTheme="minorHAnsi" w:hAnsiTheme="minorHAnsi" w:cstheme="minorHAnsi"/>
          <w:bCs/>
          <w:spacing w:val="-2"/>
          <w:w w:val="90"/>
          <w:sz w:val="24"/>
          <w:szCs w:val="24"/>
          <w:lang w:val="fr-FR"/>
          <w:rPrChange w:id="21" w:author="Dialog P Info" w:date="2025-09-08T13:18:00Z">
            <w:rPr>
              <w:bCs/>
              <w:spacing w:val="-2"/>
              <w:w w:val="90"/>
              <w:sz w:val="20"/>
              <w:lang w:val="fr-FR"/>
            </w:rPr>
          </w:rPrChange>
        </w:rPr>
        <w:t>den</w:t>
      </w:r>
      <w:ins w:id="22" w:author="Dialog P Info" w:date="2025-09-08T13:52:00Z">
        <w:r w:rsidR="005B63B0">
          <w:rPr>
            <w:rFonts w:asciiTheme="minorHAnsi" w:hAnsiTheme="minorHAnsi" w:cstheme="minorHAnsi"/>
            <w:b/>
            <w:spacing w:val="-2"/>
            <w:w w:val="90"/>
            <w:sz w:val="24"/>
            <w:szCs w:val="24"/>
            <w:lang w:val="fr-FR"/>
          </w:rPr>
          <w:t xml:space="preserve"> </w:t>
        </w:r>
      </w:ins>
      <w:del w:id="23" w:author="Dialog P Info" w:date="2025-09-08T13:52:00Z">
        <w:r w:rsidR="00684394" w:rsidRPr="009B7C85" w:rsidDel="005B63B0">
          <w:rPr>
            <w:rFonts w:asciiTheme="minorHAnsi" w:hAnsiTheme="minorHAnsi" w:cstheme="minorHAnsi"/>
            <w:b/>
            <w:spacing w:val="-2"/>
            <w:w w:val="90"/>
            <w:sz w:val="24"/>
            <w:szCs w:val="24"/>
            <w:lang w:val="fr-FR"/>
            <w:rPrChange w:id="24" w:author="Dialog P Info" w:date="2025-09-08T13:18:00Z">
              <w:rPr>
                <w:b/>
                <w:spacing w:val="-2"/>
                <w:w w:val="90"/>
                <w:sz w:val="20"/>
                <w:lang w:val="fr-FR"/>
              </w:rPr>
            </w:rPrChange>
          </w:rPr>
          <w:delText xml:space="preserve"> </w:delText>
        </w:r>
      </w:del>
      <w:r w:rsidR="00684394" w:rsidRPr="009B7C85">
        <w:rPr>
          <w:rFonts w:asciiTheme="minorHAnsi" w:hAnsiTheme="minorHAnsi" w:cstheme="minorHAnsi"/>
          <w:bCs/>
          <w:spacing w:val="-2"/>
          <w:w w:val="90"/>
          <w:sz w:val="24"/>
          <w:szCs w:val="24"/>
          <w:lang w:val="fr-FR"/>
          <w:rPrChange w:id="25" w:author="Dialog P Info" w:date="2025-09-08T13:18:00Z">
            <w:rPr>
              <w:bCs/>
              <w:spacing w:val="-2"/>
              <w:w w:val="90"/>
              <w:sz w:val="20"/>
              <w:lang w:val="fr-FR"/>
            </w:rPr>
          </w:rPrChange>
        </w:rPr>
        <w:t>Text über Jean-Jacques Rousseau.</w:t>
      </w:r>
    </w:p>
    <w:p w14:paraId="7D0DC414" w14:textId="77777777" w:rsidR="00B85ECE" w:rsidRDefault="00B85ECE" w:rsidP="00B85ECE">
      <w:pPr>
        <w:spacing w:before="15"/>
        <w:rPr>
          <w:ins w:id="26" w:author="Dialog P Info" w:date="2025-09-08T13:58:00Z"/>
          <w:rFonts w:asciiTheme="minorHAnsi" w:hAnsiTheme="minorHAnsi" w:cstheme="minorHAnsi"/>
          <w:b/>
          <w:spacing w:val="-6"/>
          <w:sz w:val="24"/>
          <w:szCs w:val="24"/>
        </w:rPr>
      </w:pPr>
      <w:moveToRangeStart w:id="27" w:author="Dialog P Info" w:date="2025-09-08T13:53:00Z" w:name="move208232014"/>
      <w:ins w:id="28" w:author="Dialog P Info" w:date="2025-09-08T13:53:00Z">
        <w:r w:rsidRPr="00B62E72">
          <w:rPr>
            <w:rFonts w:asciiTheme="minorHAnsi" w:hAnsiTheme="minorHAnsi" w:cstheme="minorHAnsi"/>
            <w:b/>
            <w:spacing w:val="-2"/>
            <w:w w:val="90"/>
            <w:sz w:val="24"/>
            <w:szCs w:val="24"/>
          </w:rPr>
          <w:t>Aufgabe</w:t>
        </w:r>
        <w:r w:rsidRPr="00B62E72">
          <w:rPr>
            <w:rFonts w:asciiTheme="minorHAnsi" w:hAnsiTheme="minorHAnsi" w:cstheme="minorHAnsi"/>
            <w:b/>
            <w:spacing w:val="-6"/>
            <w:sz w:val="24"/>
            <w:szCs w:val="24"/>
          </w:rPr>
          <w:t xml:space="preserve"> </w:t>
        </w:r>
        <w:r w:rsidRPr="00B62E72">
          <w:rPr>
            <w:rFonts w:asciiTheme="minorHAnsi" w:hAnsiTheme="minorHAnsi" w:cstheme="minorHAnsi"/>
            <w:b/>
            <w:spacing w:val="-2"/>
            <w:w w:val="90"/>
            <w:sz w:val="24"/>
            <w:szCs w:val="24"/>
          </w:rPr>
          <w:t>2</w:t>
        </w:r>
      </w:ins>
      <w:ins w:id="29" w:author="Dialog P Info" w:date="2025-09-08T13:58:00Z">
        <w:r>
          <w:rPr>
            <w:rFonts w:asciiTheme="minorHAnsi" w:hAnsiTheme="minorHAnsi" w:cstheme="minorHAnsi"/>
            <w:b/>
            <w:spacing w:val="-6"/>
            <w:sz w:val="24"/>
            <w:szCs w:val="24"/>
          </w:rPr>
          <w:t>:</w:t>
        </w:r>
      </w:ins>
    </w:p>
    <w:moveToRangeEnd w:id="27"/>
    <w:p w14:paraId="1428229D" w14:textId="77777777" w:rsidR="00B85ECE" w:rsidRPr="009B7C85" w:rsidDel="005B63B0" w:rsidRDefault="00B85ECE" w:rsidP="00B85ECE">
      <w:pPr>
        <w:rPr>
          <w:del w:id="30" w:author="Dialog P Info" w:date="2025-09-08T13:53:00Z"/>
          <w:rFonts w:asciiTheme="minorHAnsi" w:hAnsiTheme="minorHAnsi" w:cstheme="minorHAnsi"/>
          <w:sz w:val="24"/>
          <w:szCs w:val="24"/>
          <w:rPrChange w:id="31" w:author="Dialog P Info" w:date="2025-09-08T13:18:00Z">
            <w:rPr>
              <w:del w:id="32" w:author="Dialog P Info" w:date="2025-09-08T13:53:00Z"/>
            </w:rPr>
          </w:rPrChange>
        </w:rPr>
      </w:pPr>
      <w:r w:rsidRPr="00B85ECE">
        <w:rPr>
          <w:rFonts w:asciiTheme="minorHAnsi" w:hAnsiTheme="minorHAnsi" w:cstheme="minorHAnsi"/>
          <w:b/>
          <w:spacing w:val="-3"/>
          <w:sz w:val="24"/>
          <w:szCs w:val="24"/>
        </w:rPr>
        <w:t xml:space="preserve">Erläutere </w:t>
      </w:r>
      <w:r w:rsidRPr="00B85ECE">
        <w:rPr>
          <w:rFonts w:asciiTheme="minorHAnsi" w:hAnsiTheme="minorHAnsi" w:cstheme="minorHAnsi"/>
          <w:bCs/>
          <w:spacing w:val="-3"/>
          <w:sz w:val="24"/>
          <w:szCs w:val="24"/>
        </w:rPr>
        <w:t>mit eigene</w:t>
      </w:r>
      <w:r>
        <w:rPr>
          <w:rFonts w:asciiTheme="minorHAnsi" w:hAnsiTheme="minorHAnsi" w:cstheme="minorHAnsi"/>
          <w:bCs/>
          <w:spacing w:val="-3"/>
          <w:sz w:val="24"/>
          <w:szCs w:val="24"/>
        </w:rPr>
        <w:t>n</w:t>
      </w:r>
      <w:r w:rsidRPr="00B85ECE">
        <w:rPr>
          <w:rFonts w:asciiTheme="minorHAnsi" w:hAnsiTheme="minorHAnsi" w:cstheme="minorHAnsi"/>
          <w:bCs/>
          <w:spacing w:val="-3"/>
          <w:sz w:val="24"/>
          <w:szCs w:val="24"/>
        </w:rPr>
        <w:t xml:space="preserve"> Worten, warum sich Rousseau gegen die repräsentative Demokratie stellt.</w:t>
      </w:r>
    </w:p>
    <w:p w14:paraId="2094870D" w14:textId="77777777" w:rsidR="00B85ECE" w:rsidRPr="00B85ECE" w:rsidRDefault="00B85ECE" w:rsidP="00B85ECE">
      <w:pPr>
        <w:rPr>
          <w:rFonts w:asciiTheme="minorHAnsi" w:hAnsiTheme="minorHAnsi" w:cstheme="minorHAnsi"/>
          <w:sz w:val="24"/>
          <w:szCs w:val="24"/>
          <w:rPrChange w:id="33" w:author="Dialog P Info" w:date="2025-09-08T13:18:00Z">
            <w:rPr>
              <w:sz w:val="20"/>
              <w:lang w:val="fr-FR"/>
            </w:rPr>
          </w:rPrChange>
        </w:rPr>
      </w:pPr>
    </w:p>
    <w:p w14:paraId="120DD7B4" w14:textId="3551CE6F" w:rsidR="002257F4" w:rsidRDefault="00B12FFF">
      <w:pPr>
        <w:pStyle w:val="Textkrper"/>
        <w:spacing w:before="13"/>
        <w:rPr>
          <w:del w:id="34" w:author="Dialog P Info" w:date="2025-09-08T13:53:00Z"/>
          <w:rFonts w:asciiTheme="minorHAnsi" w:hAnsiTheme="minorHAnsi" w:cstheme="minorHAnsi"/>
          <w:b/>
          <w:spacing w:val="-2"/>
          <w:w w:val="90"/>
          <w:sz w:val="24"/>
          <w:szCs w:val="24"/>
        </w:rPr>
      </w:pPr>
      <w:del w:id="35" w:author="Dialog P Info" w:date="2025-09-08T13:53:00Z">
        <w:r w:rsidRPr="009B7C85" w:rsidDel="005B63B0">
          <w:rPr>
            <w:rFonts w:asciiTheme="minorHAnsi" w:hAnsiTheme="minorHAnsi" w:cstheme="minorHAnsi"/>
            <w:b/>
            <w:spacing w:val="-2"/>
            <w:w w:val="90"/>
            <w:sz w:val="24"/>
            <w:szCs w:val="24"/>
            <w:rPrChange w:id="36" w:author="Dialog P Info" w:date="2025-09-08T13:18:00Z">
              <w:rPr>
                <w:b/>
                <w:spacing w:val="-2"/>
                <w:w w:val="90"/>
                <w:sz w:val="20"/>
              </w:rPr>
            </w:rPrChange>
          </w:rPr>
          <w:delText>Aufgabe</w:delText>
        </w:r>
        <w:r w:rsidRPr="009B7C85" w:rsidDel="005B63B0">
          <w:rPr>
            <w:rFonts w:asciiTheme="minorHAnsi" w:hAnsiTheme="minorHAnsi" w:cstheme="minorHAnsi"/>
            <w:b/>
            <w:spacing w:val="-6"/>
            <w:sz w:val="24"/>
            <w:szCs w:val="24"/>
            <w:rPrChange w:id="37" w:author="Dialog P Info" w:date="2025-09-08T13:18:00Z">
              <w:rPr>
                <w:b/>
                <w:spacing w:val="-6"/>
                <w:sz w:val="20"/>
              </w:rPr>
            </w:rPrChange>
          </w:rPr>
          <w:delText xml:space="preserve"> </w:delText>
        </w:r>
        <w:r w:rsidRPr="009B7C85" w:rsidDel="005B63B0">
          <w:rPr>
            <w:rFonts w:asciiTheme="minorHAnsi" w:hAnsiTheme="minorHAnsi" w:cstheme="minorHAnsi"/>
            <w:b/>
            <w:spacing w:val="-2"/>
            <w:w w:val="90"/>
            <w:sz w:val="24"/>
            <w:szCs w:val="24"/>
            <w:rPrChange w:id="38" w:author="Dialog P Info" w:date="2025-09-08T13:18:00Z">
              <w:rPr>
                <w:b/>
                <w:spacing w:val="-2"/>
                <w:w w:val="90"/>
                <w:sz w:val="20"/>
              </w:rPr>
            </w:rPrChange>
          </w:rPr>
          <w:delText>2</w:delText>
        </w:r>
        <w:r w:rsidRPr="009B7C85" w:rsidDel="005B63B0">
          <w:rPr>
            <w:rFonts w:asciiTheme="minorHAnsi" w:hAnsiTheme="minorHAnsi" w:cstheme="minorHAnsi"/>
            <w:b/>
            <w:spacing w:val="-3"/>
            <w:sz w:val="24"/>
            <w:szCs w:val="24"/>
            <w:rPrChange w:id="39" w:author="Dialog P Info" w:date="2025-09-08T13:18:00Z">
              <w:rPr>
                <w:b/>
                <w:spacing w:val="-3"/>
                <w:sz w:val="20"/>
              </w:rPr>
            </w:rPrChange>
          </w:rPr>
          <w:delText xml:space="preserve"> </w:delText>
        </w:r>
        <w:r w:rsidRPr="009B7C85" w:rsidDel="005B63B0">
          <w:rPr>
            <w:rFonts w:asciiTheme="minorHAnsi" w:hAnsiTheme="minorHAnsi" w:cstheme="minorHAnsi"/>
            <w:b/>
            <w:spacing w:val="-2"/>
            <w:w w:val="90"/>
            <w:sz w:val="24"/>
            <w:szCs w:val="24"/>
            <w:rPrChange w:id="40" w:author="Dialog P Info" w:date="2025-09-08T13:18:00Z">
              <w:rPr>
                <w:b/>
                <w:spacing w:val="-2"/>
                <w:w w:val="90"/>
                <w:sz w:val="20"/>
              </w:rPr>
            </w:rPrChange>
          </w:rPr>
          <w:delText>–</w:delText>
        </w:r>
        <w:r w:rsidRPr="009B7C85" w:rsidDel="005B63B0">
          <w:rPr>
            <w:rFonts w:asciiTheme="minorHAnsi" w:hAnsiTheme="minorHAnsi" w:cstheme="minorHAnsi"/>
            <w:b/>
            <w:spacing w:val="-6"/>
            <w:sz w:val="24"/>
            <w:szCs w:val="24"/>
            <w:rPrChange w:id="41" w:author="Dialog P Info" w:date="2025-09-08T13:18:00Z">
              <w:rPr>
                <w:b/>
                <w:spacing w:val="-6"/>
                <w:sz w:val="20"/>
              </w:rPr>
            </w:rPrChange>
          </w:rPr>
          <w:delText xml:space="preserve"> </w:delText>
        </w:r>
        <w:r w:rsidR="00FE2B55" w:rsidRPr="009B7C85" w:rsidDel="005B63B0">
          <w:rPr>
            <w:rFonts w:asciiTheme="minorHAnsi" w:hAnsiTheme="minorHAnsi" w:cstheme="minorHAnsi"/>
            <w:b/>
            <w:spacing w:val="-2"/>
            <w:w w:val="90"/>
            <w:sz w:val="24"/>
            <w:szCs w:val="24"/>
            <w:rPrChange w:id="42" w:author="Dialog P Info" w:date="2025-09-08T13:18:00Z">
              <w:rPr>
                <w:b/>
                <w:spacing w:val="-2"/>
                <w:w w:val="90"/>
                <w:sz w:val="20"/>
              </w:rPr>
            </w:rPrChange>
          </w:rPr>
          <w:delText xml:space="preserve">Beantworte </w:delText>
        </w:r>
        <w:r w:rsidR="00FE2B55" w:rsidRPr="009B7C85" w:rsidDel="005B63B0">
          <w:rPr>
            <w:rFonts w:asciiTheme="minorHAnsi" w:hAnsiTheme="minorHAnsi" w:cstheme="minorHAnsi"/>
            <w:bCs/>
            <w:spacing w:val="-2"/>
            <w:w w:val="90"/>
            <w:sz w:val="24"/>
            <w:szCs w:val="24"/>
            <w:rPrChange w:id="43" w:author="Dialog P Info" w:date="2025-09-08T13:18:00Z">
              <w:rPr>
                <w:bCs/>
                <w:spacing w:val="-2"/>
                <w:w w:val="90"/>
                <w:sz w:val="20"/>
              </w:rPr>
            </w:rPrChange>
          </w:rPr>
          <w:delText>die Fragen über Jean-Jacques Rousseau. Wähle hierfür die jeweils richtige Aussage aus.</w:delText>
        </w:r>
      </w:del>
    </w:p>
    <w:p w14:paraId="296399B9" w14:textId="77777777" w:rsidR="004A70D4" w:rsidRDefault="004A70D4" w:rsidP="00276B5C">
      <w:pPr>
        <w:spacing w:before="15"/>
        <w:rPr>
          <w:ins w:id="44" w:author="Dialog P Info" w:date="2025-09-08T13:56:00Z"/>
          <w:rFonts w:asciiTheme="minorHAnsi" w:hAnsiTheme="minorHAnsi" w:cstheme="minorHAnsi"/>
          <w:b/>
          <w:spacing w:val="-2"/>
          <w:w w:val="90"/>
          <w:sz w:val="24"/>
          <w:szCs w:val="24"/>
        </w:rPr>
      </w:pPr>
    </w:p>
    <w:p w14:paraId="2D0F9660" w14:textId="275B9F57" w:rsidR="004A70D4" w:rsidRPr="009B7C85" w:rsidDel="005B63B0" w:rsidRDefault="004A70D4">
      <w:pPr>
        <w:spacing w:before="15"/>
        <w:rPr>
          <w:ins w:id="45" w:author="Dialog P Info" w:date="2025-09-08T13:56:00Z"/>
          <w:rFonts w:asciiTheme="minorHAnsi" w:hAnsiTheme="minorHAnsi" w:cstheme="minorHAnsi"/>
          <w:sz w:val="24"/>
          <w:szCs w:val="24"/>
          <w:rPrChange w:id="46" w:author="Dialog P Info" w:date="2025-09-08T13:18:00Z">
            <w:rPr>
              <w:ins w:id="47" w:author="Dialog P Info" w:date="2025-09-08T13:56:00Z"/>
              <w:sz w:val="20"/>
            </w:rPr>
          </w:rPrChange>
        </w:rPr>
        <w:pPrChange w:id="48" w:author="Dialog P Info" w:date="2025-09-08T13:45:00Z">
          <w:pPr>
            <w:spacing w:before="15"/>
            <w:ind w:left="906"/>
          </w:pPr>
        </w:pPrChange>
      </w:pPr>
      <w:ins w:id="49" w:author="Dialog P Info" w:date="2025-09-08T13:56:00Z">
        <w:r>
          <w:rPr>
            <w:rFonts w:asciiTheme="minorHAnsi" w:hAnsiTheme="minorHAnsi" w:cstheme="minorHAnsi"/>
            <w:noProof/>
            <w:sz w:val="24"/>
            <w:szCs w:val="24"/>
          </w:rPr>
          <w:drawing>
            <wp:inline distT="0" distB="0" distL="0" distR="0" wp14:anchorId="00FCA314" wp14:editId="4A21B394">
              <wp:extent cx="952643" cy="1326012"/>
              <wp:effectExtent l="0" t="0" r="0" b="0"/>
              <wp:docPr id="188992948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929482" name="Grafik 1889929482"/>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7012" cy="1346013"/>
                      </a:xfrm>
                      <a:prstGeom prst="rect">
                        <a:avLst/>
                      </a:prstGeom>
                    </pic:spPr>
                  </pic:pic>
                </a:graphicData>
              </a:graphic>
            </wp:inline>
          </w:drawing>
        </w:r>
      </w:ins>
    </w:p>
    <w:p w14:paraId="66D9A480" w14:textId="2C5673BA" w:rsidR="004A70D4" w:rsidRPr="004A70D4" w:rsidRDefault="004A70D4">
      <w:pPr>
        <w:pStyle w:val="Textkrper"/>
        <w:spacing w:before="13"/>
        <w:rPr>
          <w:ins w:id="50" w:author="Dialog P Info" w:date="2025-09-08T13:57:00Z"/>
          <w:rFonts w:asciiTheme="minorHAnsi" w:hAnsiTheme="minorHAnsi" w:cstheme="minorHAnsi"/>
          <w:sz w:val="16"/>
          <w:szCs w:val="16"/>
          <w:rPrChange w:id="51" w:author="Dialog P Info" w:date="2025-09-08T13:57:00Z">
            <w:rPr>
              <w:ins w:id="52" w:author="Dialog P Info" w:date="2025-09-08T13:57:00Z"/>
              <w:rFonts w:asciiTheme="minorHAnsi" w:hAnsiTheme="minorHAnsi" w:cstheme="minorHAnsi"/>
              <w:sz w:val="24"/>
              <w:szCs w:val="24"/>
            </w:rPr>
          </w:rPrChange>
        </w:rPr>
      </w:pPr>
      <w:ins w:id="53" w:author="Dialog P Info" w:date="2025-09-08T13:57:00Z">
        <w:r w:rsidRPr="004A70D4">
          <w:rPr>
            <w:rFonts w:asciiTheme="minorHAnsi" w:hAnsiTheme="minorHAnsi" w:cstheme="minorHAnsi"/>
            <w:sz w:val="16"/>
            <w:szCs w:val="16"/>
            <w:rPrChange w:id="54" w:author="Dialog P Info" w:date="2025-09-08T13:57:00Z">
              <w:rPr>
                <w:rFonts w:asciiTheme="minorHAnsi" w:hAnsiTheme="minorHAnsi" w:cstheme="minorHAnsi"/>
                <w:sz w:val="24"/>
                <w:szCs w:val="24"/>
              </w:rPr>
            </w:rPrChange>
          </w:rPr>
          <w:t xml:space="preserve">Quelle: </w:t>
        </w:r>
        <w:r w:rsidRPr="004A70D4">
          <w:rPr>
            <w:rFonts w:asciiTheme="minorHAnsi" w:hAnsiTheme="minorHAnsi" w:cstheme="minorHAnsi"/>
            <w:sz w:val="16"/>
            <w:szCs w:val="16"/>
            <w:rPrChange w:id="55" w:author="Dialog P Info" w:date="2025-09-08T13:57:00Z">
              <w:rPr>
                <w:rFonts w:asciiTheme="minorHAnsi" w:hAnsiTheme="minorHAnsi" w:cstheme="minorHAnsi"/>
                <w:sz w:val="24"/>
                <w:szCs w:val="24"/>
              </w:rPr>
            </w:rPrChange>
          </w:rPr>
          <w:fldChar w:fldCharType="begin"/>
        </w:r>
        <w:r w:rsidRPr="004A70D4">
          <w:rPr>
            <w:rFonts w:asciiTheme="minorHAnsi" w:hAnsiTheme="minorHAnsi" w:cstheme="minorHAnsi"/>
            <w:sz w:val="16"/>
            <w:szCs w:val="16"/>
            <w:rPrChange w:id="56" w:author="Dialog P Info" w:date="2025-09-08T13:57:00Z">
              <w:rPr>
                <w:rFonts w:asciiTheme="minorHAnsi" w:hAnsiTheme="minorHAnsi" w:cstheme="minorHAnsi"/>
                <w:sz w:val="24"/>
                <w:szCs w:val="24"/>
              </w:rPr>
            </w:rPrChange>
          </w:rPr>
          <w:instrText>HYPERLINK "https://de.wikipedia.org/wiki/Jean-Jacques_Rousseau"</w:instrText>
        </w:r>
        <w:r w:rsidRPr="004A70D4">
          <w:rPr>
            <w:rFonts w:asciiTheme="minorHAnsi" w:hAnsiTheme="minorHAnsi" w:cstheme="minorHAnsi"/>
            <w:sz w:val="16"/>
            <w:szCs w:val="16"/>
            <w:rPrChange w:id="57" w:author="Dialog P Info" w:date="2025-09-08T13:57:00Z">
              <w:rPr>
                <w:rFonts w:asciiTheme="minorHAnsi" w:hAnsiTheme="minorHAnsi" w:cstheme="minorHAnsi"/>
                <w:sz w:val="16"/>
                <w:szCs w:val="16"/>
              </w:rPr>
            </w:rPrChange>
          </w:rPr>
        </w:r>
        <w:r w:rsidRPr="004A70D4">
          <w:rPr>
            <w:rFonts w:asciiTheme="minorHAnsi" w:hAnsiTheme="minorHAnsi" w:cstheme="minorHAnsi"/>
            <w:sz w:val="16"/>
            <w:szCs w:val="16"/>
            <w:rPrChange w:id="58" w:author="Dialog P Info" w:date="2025-09-08T13:57:00Z">
              <w:rPr>
                <w:rFonts w:asciiTheme="minorHAnsi" w:hAnsiTheme="minorHAnsi" w:cstheme="minorHAnsi"/>
                <w:sz w:val="24"/>
                <w:szCs w:val="24"/>
              </w:rPr>
            </w:rPrChange>
          </w:rPr>
          <w:fldChar w:fldCharType="separate"/>
        </w:r>
        <w:r w:rsidRPr="004A70D4">
          <w:rPr>
            <w:rStyle w:val="Hyperlink"/>
            <w:rFonts w:asciiTheme="minorHAnsi" w:hAnsiTheme="minorHAnsi" w:cstheme="minorHAnsi"/>
            <w:sz w:val="16"/>
            <w:szCs w:val="16"/>
            <w:rPrChange w:id="59" w:author="Dialog P Info" w:date="2025-09-08T13:57:00Z">
              <w:rPr>
                <w:rStyle w:val="Hyperlink"/>
                <w:rFonts w:asciiTheme="minorHAnsi" w:hAnsiTheme="minorHAnsi" w:cstheme="minorHAnsi"/>
                <w:sz w:val="24"/>
                <w:szCs w:val="24"/>
              </w:rPr>
            </w:rPrChange>
          </w:rPr>
          <w:t>https://de.wikipedia.org/wiki/Jean-Jacques_Rousseau</w:t>
        </w:r>
        <w:r w:rsidRPr="004A70D4">
          <w:rPr>
            <w:rFonts w:asciiTheme="minorHAnsi" w:hAnsiTheme="minorHAnsi" w:cstheme="minorHAnsi"/>
            <w:sz w:val="16"/>
            <w:szCs w:val="16"/>
            <w:rPrChange w:id="60" w:author="Dialog P Info" w:date="2025-09-08T13:57:00Z">
              <w:rPr>
                <w:rFonts w:asciiTheme="minorHAnsi" w:hAnsiTheme="minorHAnsi" w:cstheme="minorHAnsi"/>
                <w:sz w:val="24"/>
                <w:szCs w:val="24"/>
              </w:rPr>
            </w:rPrChange>
          </w:rPr>
          <w:fldChar w:fldCharType="end"/>
        </w:r>
        <w:r w:rsidRPr="004A70D4">
          <w:rPr>
            <w:rFonts w:asciiTheme="minorHAnsi" w:hAnsiTheme="minorHAnsi" w:cstheme="minorHAnsi"/>
            <w:sz w:val="16"/>
            <w:szCs w:val="16"/>
            <w:rPrChange w:id="61" w:author="Dialog P Info" w:date="2025-09-08T13:57:00Z">
              <w:rPr>
                <w:rFonts w:asciiTheme="minorHAnsi" w:hAnsiTheme="minorHAnsi" w:cstheme="minorHAnsi"/>
                <w:sz w:val="24"/>
                <w:szCs w:val="24"/>
              </w:rPr>
            </w:rPrChange>
          </w:rPr>
          <w:t xml:space="preserve"> (Zugriff am 08.09.2025)</w:t>
        </w:r>
      </w:ins>
    </w:p>
    <w:p w14:paraId="75E8D363" w14:textId="05C25600" w:rsidR="00FE2B55" w:rsidRPr="00A11745" w:rsidDel="002A27E7" w:rsidRDefault="00FE2B55" w:rsidP="00514133">
      <w:pPr>
        <w:rPr>
          <w:del w:id="62" w:author="Dialog P Info" w:date="2025-09-08T13:45:00Z"/>
          <w:rFonts w:asciiTheme="minorHAnsi" w:hAnsiTheme="minorHAnsi" w:cstheme="minorHAnsi"/>
          <w:rPrChange w:id="63" w:author="Dialog P Info" w:date="2025-09-08T13:17:00Z">
            <w:rPr>
              <w:del w:id="64" w:author="Dialog P Info" w:date="2025-09-08T13:45:00Z"/>
            </w:rPr>
          </w:rPrChange>
        </w:rPr>
      </w:pPr>
    </w:p>
    <w:p w14:paraId="3DF3C186" w14:textId="77777777" w:rsidR="00B85ECE" w:rsidRDefault="00B85ECE" w:rsidP="00A12C7E">
      <w:pPr>
        <w:rPr>
          <w:rFonts w:asciiTheme="minorHAnsi" w:hAnsiTheme="minorHAnsi" w:cstheme="minorHAnsi"/>
          <w:sz w:val="24"/>
          <w:szCs w:val="24"/>
        </w:rPr>
      </w:pPr>
    </w:p>
    <w:p w14:paraId="3B0D0A6B" w14:textId="77777777" w:rsidR="00B85ECE" w:rsidRDefault="00B85ECE" w:rsidP="00B85ECE">
      <w:pPr>
        <w:spacing w:line="360" w:lineRule="auto"/>
      </w:pPr>
      <w:r w:rsidRPr="00BF6878">
        <w:t>Der 1712 in Genf geborene Jean-Jacques Rousseau gilt als</w:t>
      </w:r>
      <w:r>
        <w:t xml:space="preserve"> einer der wichtigsten Vertreter der politischen </w:t>
      </w:r>
      <w:commentRangeStart w:id="65"/>
      <w:r>
        <w:t>Philosophie</w:t>
      </w:r>
      <w:commentRangeEnd w:id="65"/>
      <w:r>
        <w:rPr>
          <w:rStyle w:val="Kommentarzeichen"/>
        </w:rPr>
        <w:commentReference w:id="65"/>
      </w:r>
      <w:r>
        <w:t xml:space="preserve"> der Moderne. Er gehörte zu den Vordenkern der Aufklärung und war ein wichtiger Wegbereiter der Französischen </w:t>
      </w:r>
      <w:commentRangeStart w:id="66"/>
      <w:r>
        <w:t>Revolution</w:t>
      </w:r>
      <w:commentRangeEnd w:id="66"/>
      <w:r>
        <w:rPr>
          <w:rStyle w:val="Kommentarzeichen"/>
        </w:rPr>
        <w:commentReference w:id="66"/>
      </w:r>
      <w:r>
        <w:t>.</w:t>
      </w:r>
    </w:p>
    <w:p w14:paraId="7E55817C" w14:textId="77777777" w:rsidR="00B85ECE" w:rsidRPr="00BF6878" w:rsidRDefault="00B85ECE" w:rsidP="00B85ECE">
      <w:pPr>
        <w:spacing w:line="360" w:lineRule="auto"/>
      </w:pPr>
      <w:r>
        <w:t xml:space="preserve">Im seinem 1762 veröffentlichten Werk „Du </w:t>
      </w:r>
      <w:proofErr w:type="spellStart"/>
      <w:r>
        <w:t>Contrat</w:t>
      </w:r>
      <w:proofErr w:type="spellEnd"/>
      <w:r>
        <w:t xml:space="preserve"> Social“ („Vom Gesellschaftsvertrag“) kritisierte er u.a. die zunehmende soziale Ungleichheit der damaligen Gesellschaft. Als Lösung plädierte er für einen freiwilligen Zusammenschluss des Volkes mit Hilfe eines Gesellschaftsvertrages. Damit die Freiheit des Einzelnen in der Gesellschaft erhalten bleiben könne, müsse jeder Bürger die eigenen Interessen dem Gemeinwillen der Bürgerschaft unterordnen. Auf dieser Grundlage entwickelte Rousseau seine Theorie der Volkssouveränität. Hiernach solle die Gesellschaft selbst zum Träger der staatlichen Gewalt erhoben werden. In diesem Sinne sei eine Regierung lediglich der Sachverwalter des Souveräns und von ihm abhängig. In einer Demokratie hingegen sei ihm zu Folge die Trennung zwischen Gesetzgeber und Souverän aufgehoben; das Volk regiere sich selbst. Vor allem beim Modell der repräsentativen Demokratie sah Rousseau die Gefahr, dass die gewählten Repräsentanten vordergründig eigene Interessen verfolgen und dafür die Zustimmung des Volkes ausnutzen würden. Aus der zunehmenden Verdrängung des Volkes aus wichtigen politischen Angelegenheiten und das allmähliche Desinteresse des Volkes an der Politik prognostizierte er eine Art Selbstentmündigung. Pointiert formulierte er: „Wo ein Volk sich Vertreter gibt, ist es nicht mehr frei“.</w:t>
      </w:r>
      <w:r>
        <w:rPr>
          <w:rStyle w:val="Funotenzeichen"/>
        </w:rPr>
        <w:footnoteReference w:id="1"/>
      </w:r>
      <w:r>
        <w:t xml:space="preserve"> Die Volkssouveränität könne daher nach Rousseau ausschließlich direkt, nie repräsentativ ausgeübt werden.</w:t>
      </w:r>
    </w:p>
    <w:p w14:paraId="72397FC3" w14:textId="77777777" w:rsidR="00B85ECE" w:rsidRDefault="00B85ECE" w:rsidP="00A12C7E">
      <w:pPr>
        <w:rPr>
          <w:rFonts w:asciiTheme="minorHAnsi" w:hAnsiTheme="minorHAnsi" w:cstheme="minorHAnsi"/>
          <w:sz w:val="24"/>
          <w:szCs w:val="24"/>
        </w:rPr>
      </w:pPr>
    </w:p>
    <w:p w14:paraId="1EA67C0F" w14:textId="77777777" w:rsidR="00B85ECE" w:rsidRDefault="00B85ECE" w:rsidP="00A12C7E">
      <w:pPr>
        <w:rPr>
          <w:rFonts w:asciiTheme="minorHAnsi" w:hAnsiTheme="minorHAnsi" w:cstheme="minorHAnsi"/>
          <w:sz w:val="24"/>
          <w:szCs w:val="24"/>
        </w:rPr>
      </w:pPr>
    </w:p>
    <w:p w14:paraId="27E72396" w14:textId="77777777" w:rsidR="00B85ECE" w:rsidRDefault="00B85ECE" w:rsidP="00A12C7E">
      <w:pPr>
        <w:rPr>
          <w:rFonts w:asciiTheme="minorHAnsi" w:hAnsiTheme="minorHAnsi" w:cstheme="minorHAnsi"/>
          <w:sz w:val="24"/>
          <w:szCs w:val="24"/>
        </w:rPr>
      </w:pPr>
    </w:p>
    <w:p w14:paraId="3DA93EF0" w14:textId="4B1A0ED8" w:rsidR="00FD1E42" w:rsidRPr="00A12C7E" w:rsidDel="005A6F3C" w:rsidRDefault="00FD1E42" w:rsidP="00FD1E42">
      <w:pPr>
        <w:pStyle w:val="Textkrper"/>
        <w:spacing w:before="4"/>
        <w:rPr>
          <w:del w:id="67" w:author="Dialog P Info" w:date="2025-09-08T14:01:00Z"/>
          <w:rFonts w:ascii="Times New Roman"/>
          <w:sz w:val="17"/>
        </w:rPr>
      </w:pPr>
    </w:p>
    <w:p w14:paraId="20E04B1D" w14:textId="40CC47FE" w:rsidR="00FD1E42" w:rsidDel="009B7C85" w:rsidRDefault="00FD1E42">
      <w:pPr>
        <w:tabs>
          <w:tab w:val="left" w:pos="8248"/>
        </w:tabs>
        <w:ind w:left="858"/>
        <w:jc w:val="center"/>
        <w:rPr>
          <w:del w:id="68" w:author="Dialog P Info" w:date="2025-09-08T13:19:00Z"/>
          <w:rFonts w:ascii="Times New Roman"/>
          <w:sz w:val="20"/>
        </w:rPr>
        <w:pPrChange w:id="69" w:author="Dialog P Info" w:date="2025-09-08T13:46:00Z">
          <w:pPr>
            <w:tabs>
              <w:tab w:val="left" w:pos="8248"/>
            </w:tabs>
            <w:ind w:left="858"/>
          </w:pPr>
        </w:pPrChange>
      </w:pPr>
      <w:del w:id="70" w:author="Dialog P Info" w:date="2025-09-08T13:16:00Z">
        <w:r w:rsidDel="00A11745">
          <w:rPr>
            <w:rFonts w:ascii="Times New Roman"/>
            <w:noProof/>
            <w:position w:val="26"/>
            <w:sz w:val="20"/>
          </w:rPr>
          <mc:AlternateContent>
            <mc:Choice Requires="wps">
              <w:drawing>
                <wp:inline distT="0" distB="0" distL="0" distR="0" wp14:anchorId="0FBA2708" wp14:editId="460A140E">
                  <wp:extent cx="355600" cy="240029"/>
                  <wp:effectExtent l="9525" t="0" r="0" b="7620"/>
                  <wp:docPr id="419988706" name="Text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40029"/>
                          </a:xfrm>
                          <a:prstGeom prst="rect">
                            <a:avLst/>
                          </a:prstGeom>
                          <a:ln w="9525">
                            <a:solidFill>
                              <a:srgbClr val="000000"/>
                            </a:solidFill>
                            <a:prstDash val="solid"/>
                          </a:ln>
                        </wps:spPr>
                        <wps:txbx>
                          <w:txbxContent>
                            <w:p w14:paraId="3ABB4740" w14:textId="02DB7BF9" w:rsidR="00FD1E42" w:rsidRDefault="00FD1E42" w:rsidP="00FD1E42">
                              <w:pPr>
                                <w:spacing w:before="54"/>
                                <w:ind w:left="142"/>
                                <w:rPr>
                                  <w:sz w:val="18"/>
                                </w:rPr>
                              </w:pPr>
                              <w:r>
                                <w:rPr>
                                  <w:spacing w:val="-5"/>
                                  <w:sz w:val="18"/>
                                </w:rPr>
                                <w:t>M2</w:t>
                              </w:r>
                            </w:p>
                          </w:txbxContent>
                        </wps:txbx>
                        <wps:bodyPr wrap="square" lIns="0" tIns="0" rIns="0" bIns="0" rtlCol="0">
                          <a:noAutofit/>
                        </wps:bodyPr>
                      </wps:wsp>
                    </a:graphicData>
                  </a:graphic>
                </wp:inline>
              </w:drawing>
            </mc:Choice>
            <mc:Fallback>
              <w:pict>
                <v:shapetype w14:anchorId="0FBA2708" id="_x0000_t202" coordsize="21600,21600" o:spt="202" path="m,l,21600r21600,l21600,xe">
                  <v:stroke joinstyle="miter"/>
                  <v:path gradientshapeok="t" o:connecttype="rect"/>
                </v:shapetype>
                <v:shape id="Textbox 47" o:spid="_x0000_s1026" type="#_x0000_t202" style="width:28pt;height:1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" filled="f">
                  <v:path arrowok="t"/>
                  <v:textbox inset="0,0,0,0">
                    <w:txbxContent>
                      <w:p w14:paraId="3ABB4740" w14:textId="02DB7BF9" w:rsidR="00FD1E42" w:rsidRDefault="00FD1E42" w:rsidP="00FD1E42">
                        <w:pPr>
                          <w:spacing w:before="54"/>
                          <w:ind w:left="142"/>
                          <w:rPr>
                            <w:sz w:val="18"/>
                          </w:rPr>
                        </w:pPr>
                        <w:r>
                          <w:rPr>
                            <w:spacing w:val="-5"/>
                            <w:sz w:val="18"/>
                          </w:rPr>
                          <w:t>M2</w:t>
                        </w:r>
                      </w:p>
                    </w:txbxContent>
                  </v:textbox>
                  <w10:anchorlock/>
                </v:shape>
              </w:pict>
            </mc:Fallback>
          </mc:AlternateContent>
        </w:r>
        <w:r w:rsidDel="00A11745">
          <w:rPr>
            <w:rFonts w:ascii="Times New Roman"/>
            <w:noProof/>
            <w:sz w:val="20"/>
          </w:rPr>
          <w:drawing>
            <wp:inline distT="0" distB="0" distL="0" distR="0" wp14:anchorId="604E0DA0" wp14:editId="1337D7BD">
              <wp:extent cx="1314133" cy="498728"/>
              <wp:effectExtent l="0" t="0" r="0" b="0"/>
              <wp:docPr id="915205032"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13" cstate="print"/>
                      <a:stretch>
                        <a:fillRect/>
                      </a:stretch>
                    </pic:blipFill>
                    <pic:spPr>
                      <a:xfrm>
                        <a:off x="0" y="0"/>
                        <a:ext cx="1314133" cy="498728"/>
                      </a:xfrm>
                      <a:prstGeom prst="rect">
                        <a:avLst/>
                      </a:prstGeom>
                    </pic:spPr>
                  </pic:pic>
                </a:graphicData>
              </a:graphic>
            </wp:inline>
          </w:drawing>
        </w:r>
      </w:del>
    </w:p>
    <w:p w14:paraId="57AE6DC7" w14:textId="77777777" w:rsidR="00FD1E42" w:rsidRPr="009B7C85" w:rsidDel="009B7C85" w:rsidRDefault="00FD1E42">
      <w:pPr>
        <w:pStyle w:val="Textkrper"/>
        <w:spacing w:before="26"/>
        <w:jc w:val="center"/>
        <w:rPr>
          <w:del w:id="71" w:author="Dialog P Info" w:date="2025-09-08T13:19:00Z"/>
          <w:rFonts w:asciiTheme="minorHAnsi" w:hAnsiTheme="minorHAnsi" w:cstheme="minorHAnsi"/>
          <w:sz w:val="32"/>
          <w:szCs w:val="32"/>
          <w:rPrChange w:id="72" w:author="Dialog P Info" w:date="2025-09-08T13:19:00Z">
            <w:rPr>
              <w:del w:id="73" w:author="Dialog P Info" w:date="2025-09-08T13:19:00Z"/>
              <w:rFonts w:ascii="Times New Roman"/>
            </w:rPr>
          </w:rPrChange>
        </w:rPr>
        <w:pPrChange w:id="74" w:author="Dialog P Info" w:date="2025-09-08T13:46:00Z">
          <w:pPr>
            <w:pStyle w:val="Textkrper"/>
            <w:spacing w:before="26"/>
          </w:pPr>
        </w:pPrChange>
      </w:pPr>
    </w:p>
    <w:p w14:paraId="59B647C1" w14:textId="15043C0E" w:rsidR="00FD1E42" w:rsidRPr="009B7C85" w:rsidRDefault="00FD1E42">
      <w:pPr>
        <w:tabs>
          <w:tab w:val="left" w:pos="8248"/>
        </w:tabs>
        <w:ind w:left="858"/>
        <w:jc w:val="center"/>
        <w:rPr>
          <w:rFonts w:asciiTheme="minorHAnsi" w:hAnsiTheme="minorHAnsi" w:cstheme="minorHAnsi"/>
          <w:b/>
          <w:w w:val="85"/>
          <w:sz w:val="32"/>
          <w:szCs w:val="32"/>
          <w:rPrChange w:id="75" w:author="Dialog P Info" w:date="2025-09-08T13:19:00Z">
            <w:rPr>
              <w:b/>
              <w:w w:val="85"/>
            </w:rPr>
          </w:rPrChange>
        </w:rPr>
        <w:pPrChange w:id="76" w:author="Dialog P Info" w:date="2025-09-08T13:46:00Z">
          <w:pPr>
            <w:ind w:left="906"/>
          </w:pPr>
        </w:pPrChange>
      </w:pPr>
      <w:del w:id="77" w:author="Dialog P Info" w:date="2025-09-08T13:19:00Z">
        <w:r w:rsidRPr="009B7C85" w:rsidDel="009B7C85">
          <w:rPr>
            <w:rFonts w:asciiTheme="minorHAnsi" w:hAnsiTheme="minorHAnsi" w:cstheme="minorHAnsi"/>
            <w:b/>
            <w:w w:val="85"/>
            <w:sz w:val="32"/>
            <w:szCs w:val="32"/>
            <w:rPrChange w:id="78" w:author="Dialog P Info" w:date="2025-09-08T13:19:00Z">
              <w:rPr>
                <w:b/>
                <w:w w:val="85"/>
              </w:rPr>
            </w:rPrChange>
          </w:rPr>
          <w:delText>E</w:delText>
        </w:r>
      </w:del>
      <w:ins w:id="79" w:author="Dialog P Info" w:date="2025-09-08T13:19:00Z">
        <w:r w:rsidR="009B7C85">
          <w:rPr>
            <w:rFonts w:asciiTheme="minorHAnsi" w:hAnsiTheme="minorHAnsi" w:cstheme="minorHAnsi"/>
            <w:b/>
            <w:w w:val="85"/>
            <w:sz w:val="32"/>
            <w:szCs w:val="32"/>
          </w:rPr>
          <w:t>Ei</w:t>
        </w:r>
      </w:ins>
      <w:del w:id="80" w:author="Dialog P Info" w:date="2025-09-08T13:19:00Z">
        <w:r w:rsidRPr="009B7C85" w:rsidDel="009B7C85">
          <w:rPr>
            <w:rFonts w:asciiTheme="minorHAnsi" w:hAnsiTheme="minorHAnsi" w:cstheme="minorHAnsi"/>
            <w:b/>
            <w:w w:val="85"/>
            <w:sz w:val="32"/>
            <w:szCs w:val="32"/>
            <w:rPrChange w:id="81" w:author="Dialog P Info" w:date="2025-09-08T13:19:00Z">
              <w:rPr>
                <w:b/>
                <w:w w:val="85"/>
              </w:rPr>
            </w:rPrChange>
          </w:rPr>
          <w:delText>i</w:delText>
        </w:r>
      </w:del>
      <w:r w:rsidRPr="009B7C85">
        <w:rPr>
          <w:rFonts w:asciiTheme="minorHAnsi" w:hAnsiTheme="minorHAnsi" w:cstheme="minorHAnsi"/>
          <w:b/>
          <w:w w:val="85"/>
          <w:sz w:val="32"/>
          <w:szCs w:val="32"/>
          <w:rPrChange w:id="82" w:author="Dialog P Info" w:date="2025-09-08T13:19:00Z">
            <w:rPr>
              <w:b/>
              <w:w w:val="85"/>
            </w:rPr>
          </w:rPrChange>
        </w:rPr>
        <w:t>n Plädoyer für die repräsentative Demokratie</w:t>
      </w:r>
    </w:p>
    <w:p w14:paraId="348B3589" w14:textId="77777777" w:rsidR="00FD1E42" w:rsidRPr="00FD1E42" w:rsidRDefault="00FD1E42" w:rsidP="00FD1E42">
      <w:pPr>
        <w:ind w:left="906"/>
        <w:rPr>
          <w:b/>
        </w:rPr>
      </w:pPr>
    </w:p>
    <w:p w14:paraId="4148B45B" w14:textId="097FD35A" w:rsidR="00FD1E42" w:rsidRPr="00155A48" w:rsidRDefault="00FD1E42" w:rsidP="00FD1E42">
      <w:pPr>
        <w:rPr>
          <w:rFonts w:asciiTheme="minorHAnsi" w:hAnsiTheme="minorHAnsi" w:cstheme="minorHAnsi"/>
          <w:b/>
          <w:bCs/>
          <w:sz w:val="24"/>
          <w:szCs w:val="24"/>
          <w:rPrChange w:id="83" w:author="Dialog P Info" w:date="2025-09-08T13:42:00Z">
            <w:rPr>
              <w:b/>
              <w:bCs/>
            </w:rPr>
          </w:rPrChange>
        </w:rPr>
      </w:pPr>
      <w:r w:rsidRPr="00155A48">
        <w:rPr>
          <w:rFonts w:asciiTheme="minorHAnsi" w:hAnsiTheme="minorHAnsi" w:cstheme="minorHAnsi"/>
          <w:b/>
          <w:bCs/>
          <w:sz w:val="24"/>
          <w:szCs w:val="24"/>
          <w:rPrChange w:id="84" w:author="Dialog P Info" w:date="2025-09-08T13:42:00Z">
            <w:rPr>
              <w:b/>
              <w:bCs/>
            </w:rPr>
          </w:rPrChange>
        </w:rPr>
        <w:t>Aufgabe 1:</w:t>
      </w:r>
    </w:p>
    <w:p w14:paraId="57815641" w14:textId="77777777" w:rsidR="00B85ECE" w:rsidRPr="00B85ECE" w:rsidRDefault="00FD1E42" w:rsidP="00B85ECE">
      <w:pPr>
        <w:rPr>
          <w:rFonts w:asciiTheme="minorHAnsi" w:hAnsiTheme="minorHAnsi" w:cstheme="minorHAnsi"/>
          <w:sz w:val="24"/>
          <w:szCs w:val="24"/>
        </w:rPr>
      </w:pPr>
      <w:r w:rsidRPr="00155A48">
        <w:rPr>
          <w:rFonts w:asciiTheme="minorHAnsi" w:hAnsiTheme="minorHAnsi" w:cstheme="minorHAnsi"/>
          <w:b/>
          <w:bCs/>
          <w:sz w:val="24"/>
          <w:szCs w:val="24"/>
          <w:rPrChange w:id="85" w:author="Dialog P Info" w:date="2025-09-08T13:42:00Z">
            <w:rPr>
              <w:b/>
              <w:bCs/>
            </w:rPr>
          </w:rPrChange>
        </w:rPr>
        <w:t>Verfasse</w:t>
      </w:r>
      <w:r w:rsidRPr="00155A48">
        <w:rPr>
          <w:rFonts w:asciiTheme="minorHAnsi" w:hAnsiTheme="minorHAnsi" w:cstheme="minorHAnsi"/>
          <w:sz w:val="24"/>
          <w:szCs w:val="24"/>
          <w:rPrChange w:id="86" w:author="Dialog P Info" w:date="2025-09-08T13:42:00Z">
            <w:rPr/>
          </w:rPrChange>
        </w:rPr>
        <w:t xml:space="preserve"> als Reaktion auf die Position von Jean-Jacques Rousseau </w:t>
      </w:r>
      <w:r w:rsidR="003D5FF0" w:rsidRPr="00155A48">
        <w:rPr>
          <w:rFonts w:asciiTheme="minorHAnsi" w:hAnsiTheme="minorHAnsi" w:cstheme="minorHAnsi"/>
          <w:sz w:val="24"/>
          <w:szCs w:val="24"/>
          <w:rPrChange w:id="87" w:author="Dialog P Info" w:date="2025-09-08T13:42:00Z">
            <w:rPr/>
          </w:rPrChange>
        </w:rPr>
        <w:t xml:space="preserve">(M1) </w:t>
      </w:r>
      <w:r w:rsidRPr="00155A48">
        <w:rPr>
          <w:rFonts w:asciiTheme="minorHAnsi" w:hAnsiTheme="minorHAnsi" w:cstheme="minorHAnsi"/>
          <w:sz w:val="24"/>
          <w:szCs w:val="24"/>
          <w:rPrChange w:id="88" w:author="Dialog P Info" w:date="2025-09-08T13:42:00Z">
            <w:rPr/>
          </w:rPrChange>
        </w:rPr>
        <w:t xml:space="preserve">einen Redebeitrag als Rednerin bzw. Redner auf einem Festakt zum „Tag der Demokratie“. Beziehe dich dabei auf zwei Aspekte aus der Position von Jean-Jacques Rousseau und bringe einen eigenen Vorschlag zur konkreten Gestaltung der repräsentativen Demokratie ein. </w:t>
      </w:r>
      <w:r w:rsidR="00B85ECE" w:rsidRPr="00B85ECE">
        <w:rPr>
          <w:rFonts w:asciiTheme="minorHAnsi" w:hAnsiTheme="minorHAnsi" w:cstheme="minorHAnsi"/>
          <w:sz w:val="24"/>
          <w:szCs w:val="24"/>
        </w:rPr>
        <w:t xml:space="preserve">Gehe hierbei </w:t>
      </w:r>
      <w:proofErr w:type="gramStart"/>
      <w:r w:rsidR="00B85ECE" w:rsidRPr="00B85ECE">
        <w:rPr>
          <w:rFonts w:asciiTheme="minorHAnsi" w:hAnsiTheme="minorHAnsi" w:cstheme="minorHAnsi"/>
          <w:sz w:val="24"/>
          <w:szCs w:val="24"/>
        </w:rPr>
        <w:t>nach folgenden</w:t>
      </w:r>
      <w:proofErr w:type="gramEnd"/>
      <w:r w:rsidR="00B85ECE" w:rsidRPr="00B85ECE">
        <w:rPr>
          <w:rFonts w:asciiTheme="minorHAnsi" w:hAnsiTheme="minorHAnsi" w:cstheme="minorHAnsi"/>
          <w:sz w:val="24"/>
          <w:szCs w:val="24"/>
        </w:rPr>
        <w:t xml:space="preserve"> Schritten vor:</w:t>
      </w:r>
    </w:p>
    <w:p w14:paraId="17D6D24F" w14:textId="77777777" w:rsidR="00B85ECE" w:rsidRPr="00B85ECE" w:rsidRDefault="00B85ECE" w:rsidP="00B85ECE">
      <w:pPr>
        <w:rPr>
          <w:rFonts w:asciiTheme="minorHAnsi" w:hAnsiTheme="minorHAnsi" w:cstheme="minorHAnsi"/>
          <w:sz w:val="24"/>
          <w:szCs w:val="24"/>
        </w:rPr>
      </w:pPr>
      <w:r w:rsidRPr="00B85ECE">
        <w:rPr>
          <w:rFonts w:asciiTheme="minorHAnsi" w:hAnsiTheme="minorHAnsi" w:cstheme="minorHAnsi"/>
          <w:sz w:val="24"/>
          <w:szCs w:val="24"/>
        </w:rPr>
        <w:t>a.</w:t>
      </w:r>
      <w:r w:rsidRPr="00B85ECE">
        <w:rPr>
          <w:rFonts w:asciiTheme="minorHAnsi" w:hAnsiTheme="minorHAnsi" w:cstheme="minorHAnsi"/>
          <w:sz w:val="24"/>
          <w:szCs w:val="24"/>
        </w:rPr>
        <w:tab/>
        <w:t>Notiere die zentralen Argumente von Jean-Jacques Rousseau (M1).</w:t>
      </w:r>
    </w:p>
    <w:p w14:paraId="274EDA3F" w14:textId="77777777" w:rsidR="00B85ECE" w:rsidRPr="00B85ECE" w:rsidRDefault="00B85ECE" w:rsidP="00B85ECE">
      <w:pPr>
        <w:rPr>
          <w:rFonts w:asciiTheme="minorHAnsi" w:hAnsiTheme="minorHAnsi" w:cstheme="minorHAnsi"/>
          <w:sz w:val="24"/>
          <w:szCs w:val="24"/>
        </w:rPr>
      </w:pPr>
      <w:r w:rsidRPr="00B85ECE">
        <w:rPr>
          <w:rFonts w:asciiTheme="minorHAnsi" w:hAnsiTheme="minorHAnsi" w:cstheme="minorHAnsi"/>
          <w:sz w:val="24"/>
          <w:szCs w:val="24"/>
        </w:rPr>
        <w:t>b.</w:t>
      </w:r>
      <w:r w:rsidRPr="00B85ECE">
        <w:rPr>
          <w:rFonts w:asciiTheme="minorHAnsi" w:hAnsiTheme="minorHAnsi" w:cstheme="minorHAnsi"/>
          <w:sz w:val="24"/>
          <w:szCs w:val="24"/>
        </w:rPr>
        <w:tab/>
        <w:t>Notiere zu den Argumenten Rousseaus passende Entgegnungen.</w:t>
      </w:r>
    </w:p>
    <w:p w14:paraId="1717698C" w14:textId="77777777" w:rsidR="00B85ECE" w:rsidRPr="00B85ECE" w:rsidRDefault="00B85ECE" w:rsidP="00B85ECE">
      <w:pPr>
        <w:rPr>
          <w:rFonts w:asciiTheme="minorHAnsi" w:hAnsiTheme="minorHAnsi" w:cstheme="minorHAnsi"/>
          <w:sz w:val="24"/>
          <w:szCs w:val="24"/>
        </w:rPr>
      </w:pPr>
      <w:r w:rsidRPr="00B85ECE">
        <w:rPr>
          <w:rFonts w:asciiTheme="minorHAnsi" w:hAnsiTheme="minorHAnsi" w:cstheme="minorHAnsi"/>
          <w:sz w:val="24"/>
          <w:szCs w:val="24"/>
        </w:rPr>
        <w:t>c.</w:t>
      </w:r>
      <w:r w:rsidRPr="00B85ECE">
        <w:rPr>
          <w:rFonts w:asciiTheme="minorHAnsi" w:hAnsiTheme="minorHAnsi" w:cstheme="minorHAnsi"/>
          <w:sz w:val="24"/>
          <w:szCs w:val="24"/>
        </w:rPr>
        <w:tab/>
        <w:t>Entwickle einen eigenen Vorschlag zur Weiterentwicklung der repräsentativen Demokratie.</w:t>
      </w:r>
    </w:p>
    <w:p w14:paraId="7838DE59" w14:textId="77777777" w:rsidR="00B85ECE" w:rsidRPr="00B85ECE" w:rsidRDefault="00B85ECE" w:rsidP="00B85ECE">
      <w:pPr>
        <w:ind w:left="709" w:hanging="709"/>
        <w:rPr>
          <w:rFonts w:asciiTheme="minorHAnsi" w:hAnsiTheme="minorHAnsi" w:cstheme="minorHAnsi"/>
          <w:sz w:val="24"/>
          <w:szCs w:val="24"/>
        </w:rPr>
      </w:pPr>
      <w:r w:rsidRPr="00B85ECE">
        <w:rPr>
          <w:rFonts w:asciiTheme="minorHAnsi" w:hAnsiTheme="minorHAnsi" w:cstheme="minorHAnsi"/>
          <w:sz w:val="24"/>
          <w:szCs w:val="24"/>
        </w:rPr>
        <w:t>d.</w:t>
      </w:r>
      <w:r w:rsidRPr="00B85ECE">
        <w:rPr>
          <w:rFonts w:asciiTheme="minorHAnsi" w:hAnsiTheme="minorHAnsi" w:cstheme="minorHAnsi"/>
          <w:sz w:val="24"/>
          <w:szCs w:val="24"/>
        </w:rPr>
        <w:tab/>
        <w:t>Entwirf eine Einleitung, die den Adressatenkreis sowie den Anlass abbildet und einen klaren inhaltlichen Bezug zu Jean-Jacques Rousseau aufweist.</w:t>
      </w:r>
    </w:p>
    <w:p w14:paraId="38B6E8E7" w14:textId="77777777" w:rsidR="00B85ECE" w:rsidRPr="00B85ECE" w:rsidRDefault="00B85ECE" w:rsidP="00B85ECE">
      <w:pPr>
        <w:ind w:left="709" w:hanging="709"/>
        <w:rPr>
          <w:rFonts w:asciiTheme="minorHAnsi" w:hAnsiTheme="minorHAnsi" w:cstheme="minorHAnsi"/>
          <w:sz w:val="24"/>
          <w:szCs w:val="24"/>
        </w:rPr>
      </w:pPr>
      <w:r w:rsidRPr="00B85ECE">
        <w:rPr>
          <w:rFonts w:asciiTheme="minorHAnsi" w:hAnsiTheme="minorHAnsi" w:cstheme="minorHAnsi"/>
          <w:sz w:val="24"/>
          <w:szCs w:val="24"/>
        </w:rPr>
        <w:t>e.</w:t>
      </w:r>
      <w:r w:rsidRPr="00B85ECE">
        <w:rPr>
          <w:rFonts w:asciiTheme="minorHAnsi" w:hAnsiTheme="minorHAnsi" w:cstheme="minorHAnsi"/>
          <w:sz w:val="24"/>
          <w:szCs w:val="24"/>
        </w:rPr>
        <w:tab/>
        <w:t>Verfasse nun (als Ergänzung zu deiner Einleitung) deinen Redebeitrag. Beziehe dich dabei auf mindestens zwei Aspekte der Position von Rousseau und bringe deinen eigenen Vorschlag mit ein. Achte dabei auf folgende Aspekte:</w:t>
      </w:r>
    </w:p>
    <w:p w14:paraId="5C11C766" w14:textId="77777777" w:rsidR="00B85ECE" w:rsidRPr="00B85ECE" w:rsidRDefault="00B85ECE" w:rsidP="00B85ECE">
      <w:pPr>
        <w:rPr>
          <w:rFonts w:asciiTheme="minorHAnsi" w:hAnsiTheme="minorHAnsi" w:cstheme="minorHAnsi"/>
          <w:sz w:val="24"/>
          <w:szCs w:val="24"/>
        </w:rPr>
      </w:pPr>
      <w:r w:rsidRPr="00B85ECE">
        <w:rPr>
          <w:rFonts w:asciiTheme="minorHAnsi" w:hAnsiTheme="minorHAnsi" w:cstheme="minorHAnsi"/>
          <w:sz w:val="24"/>
          <w:szCs w:val="24"/>
        </w:rPr>
        <w:t>I.</w:t>
      </w:r>
      <w:r w:rsidRPr="00B85ECE">
        <w:rPr>
          <w:rFonts w:asciiTheme="minorHAnsi" w:hAnsiTheme="minorHAnsi" w:cstheme="minorHAnsi"/>
          <w:sz w:val="24"/>
          <w:szCs w:val="24"/>
        </w:rPr>
        <w:tab/>
        <w:t>Widerspruchsfreie und klar begründete Positionierung</w:t>
      </w:r>
    </w:p>
    <w:p w14:paraId="311B79F5" w14:textId="77777777" w:rsidR="00B85ECE" w:rsidRPr="00B85ECE" w:rsidRDefault="00B85ECE" w:rsidP="00B85ECE">
      <w:pPr>
        <w:ind w:left="709" w:hanging="709"/>
        <w:rPr>
          <w:rFonts w:asciiTheme="minorHAnsi" w:hAnsiTheme="minorHAnsi" w:cstheme="minorHAnsi"/>
          <w:sz w:val="24"/>
          <w:szCs w:val="24"/>
        </w:rPr>
      </w:pPr>
      <w:r w:rsidRPr="00B85ECE">
        <w:rPr>
          <w:rFonts w:asciiTheme="minorHAnsi" w:hAnsiTheme="minorHAnsi" w:cstheme="minorHAnsi"/>
          <w:sz w:val="24"/>
          <w:szCs w:val="24"/>
        </w:rPr>
        <w:t>II.</w:t>
      </w:r>
      <w:r w:rsidRPr="00B85ECE">
        <w:rPr>
          <w:rFonts w:asciiTheme="minorHAnsi" w:hAnsiTheme="minorHAnsi" w:cstheme="minorHAnsi"/>
          <w:sz w:val="24"/>
          <w:szCs w:val="24"/>
        </w:rPr>
        <w:tab/>
        <w:t>Aufwertung der eigenen und Abwertung der Gegenposition durch den Einsatz argumentativer Techniken</w:t>
      </w:r>
    </w:p>
    <w:p w14:paraId="0622870C" w14:textId="77777777" w:rsidR="00B85ECE" w:rsidRPr="00B85ECE" w:rsidRDefault="00B85ECE" w:rsidP="00B85ECE">
      <w:pPr>
        <w:ind w:left="709" w:hanging="709"/>
        <w:rPr>
          <w:rFonts w:asciiTheme="minorHAnsi" w:hAnsiTheme="minorHAnsi" w:cstheme="minorHAnsi"/>
          <w:sz w:val="24"/>
          <w:szCs w:val="24"/>
        </w:rPr>
      </w:pPr>
      <w:r w:rsidRPr="00B85ECE">
        <w:rPr>
          <w:rFonts w:asciiTheme="minorHAnsi" w:hAnsiTheme="minorHAnsi" w:cstheme="minorHAnsi"/>
          <w:sz w:val="24"/>
          <w:szCs w:val="24"/>
        </w:rPr>
        <w:t>III.</w:t>
      </w:r>
      <w:r w:rsidRPr="00B85ECE">
        <w:rPr>
          <w:rFonts w:asciiTheme="minorHAnsi" w:hAnsiTheme="minorHAnsi" w:cstheme="minorHAnsi"/>
          <w:sz w:val="24"/>
          <w:szCs w:val="24"/>
        </w:rPr>
        <w:tab/>
        <w:t xml:space="preserve">Expliziter Bezug </w:t>
      </w:r>
      <w:proofErr w:type="gramStart"/>
      <w:r w:rsidRPr="00B85ECE">
        <w:rPr>
          <w:rFonts w:asciiTheme="minorHAnsi" w:hAnsiTheme="minorHAnsi" w:cstheme="minorHAnsi"/>
          <w:sz w:val="24"/>
          <w:szCs w:val="24"/>
        </w:rPr>
        <w:t>auf leitende</w:t>
      </w:r>
      <w:proofErr w:type="gramEnd"/>
      <w:r w:rsidRPr="00B85ECE">
        <w:rPr>
          <w:rFonts w:asciiTheme="minorHAnsi" w:hAnsiTheme="minorHAnsi" w:cstheme="minorHAnsi"/>
          <w:sz w:val="24"/>
          <w:szCs w:val="24"/>
        </w:rPr>
        <w:t xml:space="preserve"> Kriterien (z.B. Umsetzbarkeit, Legitimität, historische Erfahrungen, Demokratiesicherung)</w:t>
      </w:r>
    </w:p>
    <w:p w14:paraId="75A37F12" w14:textId="77777777" w:rsidR="00B85ECE" w:rsidRPr="00B85ECE" w:rsidRDefault="00B85ECE" w:rsidP="00B85ECE">
      <w:pPr>
        <w:rPr>
          <w:rFonts w:asciiTheme="minorHAnsi" w:hAnsiTheme="minorHAnsi" w:cstheme="minorHAnsi"/>
          <w:sz w:val="24"/>
          <w:szCs w:val="24"/>
        </w:rPr>
      </w:pPr>
      <w:r w:rsidRPr="00B85ECE">
        <w:rPr>
          <w:rFonts w:asciiTheme="minorHAnsi" w:hAnsiTheme="minorHAnsi" w:cstheme="minorHAnsi"/>
          <w:sz w:val="24"/>
          <w:szCs w:val="24"/>
        </w:rPr>
        <w:t>IV.</w:t>
      </w:r>
      <w:r w:rsidRPr="00B85ECE">
        <w:rPr>
          <w:rFonts w:asciiTheme="minorHAnsi" w:hAnsiTheme="minorHAnsi" w:cstheme="minorHAnsi"/>
          <w:sz w:val="24"/>
          <w:szCs w:val="24"/>
        </w:rPr>
        <w:tab/>
        <w:t>Kreative, die Zuhörerschaft überraschende Elemente</w:t>
      </w:r>
    </w:p>
    <w:p w14:paraId="1C4EB9B8" w14:textId="77777777" w:rsidR="00B85ECE" w:rsidRPr="00B85ECE" w:rsidRDefault="00B85ECE" w:rsidP="00B85ECE">
      <w:pPr>
        <w:rPr>
          <w:rFonts w:asciiTheme="minorHAnsi" w:hAnsiTheme="minorHAnsi" w:cstheme="minorHAnsi"/>
          <w:sz w:val="24"/>
          <w:szCs w:val="24"/>
        </w:rPr>
      </w:pPr>
    </w:p>
    <w:p w14:paraId="13379C24" w14:textId="77777777" w:rsidR="00B85ECE" w:rsidRPr="00B85ECE" w:rsidRDefault="00B85ECE" w:rsidP="00B85ECE">
      <w:pPr>
        <w:ind w:left="709" w:hanging="709"/>
        <w:rPr>
          <w:rFonts w:asciiTheme="minorHAnsi" w:hAnsiTheme="minorHAnsi" w:cstheme="minorHAnsi"/>
          <w:sz w:val="24"/>
          <w:szCs w:val="24"/>
        </w:rPr>
      </w:pPr>
      <w:r w:rsidRPr="00B85ECE">
        <w:rPr>
          <w:rFonts w:asciiTheme="minorHAnsi" w:hAnsiTheme="minorHAnsi" w:cstheme="minorHAnsi"/>
          <w:sz w:val="24"/>
          <w:szCs w:val="24"/>
        </w:rPr>
        <w:t>f.</w:t>
      </w:r>
      <w:r w:rsidRPr="00B85ECE">
        <w:rPr>
          <w:rFonts w:asciiTheme="minorHAnsi" w:hAnsiTheme="minorHAnsi" w:cstheme="minorHAnsi"/>
          <w:sz w:val="24"/>
          <w:szCs w:val="24"/>
        </w:rPr>
        <w:tab/>
        <w:t xml:space="preserve">Wählt in eurer Klasse einige Redenrinnen und Redner aus, die ihre Rede vor der Klasse halten. </w:t>
      </w:r>
    </w:p>
    <w:p w14:paraId="73A15592" w14:textId="576DD1D1" w:rsidR="00A60F51" w:rsidRDefault="00B85ECE" w:rsidP="000B4878">
      <w:pPr>
        <w:ind w:left="709" w:hanging="709"/>
        <w:rPr>
          <w:rFonts w:asciiTheme="minorHAnsi" w:hAnsiTheme="minorHAnsi" w:cstheme="minorHAnsi"/>
          <w:sz w:val="24"/>
          <w:szCs w:val="24"/>
        </w:rPr>
      </w:pPr>
      <w:r w:rsidRPr="00B85ECE">
        <w:rPr>
          <w:rFonts w:asciiTheme="minorHAnsi" w:hAnsiTheme="minorHAnsi" w:cstheme="minorHAnsi"/>
          <w:sz w:val="24"/>
          <w:szCs w:val="24"/>
        </w:rPr>
        <w:t>g.</w:t>
      </w:r>
      <w:r w:rsidRPr="00B85ECE">
        <w:rPr>
          <w:rFonts w:asciiTheme="minorHAnsi" w:hAnsiTheme="minorHAnsi" w:cstheme="minorHAnsi"/>
          <w:sz w:val="24"/>
          <w:szCs w:val="24"/>
        </w:rPr>
        <w:tab/>
        <w:t>An die Zuhörerinnen und Zuhörer: Beurteilt auf der Grundlage des Feedbackbogens (M3) die Qualität der einzelnen Redebeiträge. Kürt die beste Rede.</w:t>
      </w:r>
    </w:p>
    <w:p w14:paraId="42FDBD8C" w14:textId="77777777" w:rsidR="000B4878" w:rsidRDefault="000B4878" w:rsidP="00B85ECE">
      <w:pPr>
        <w:rPr>
          <w:rFonts w:asciiTheme="minorHAnsi" w:hAnsiTheme="minorHAnsi" w:cstheme="minorHAnsi"/>
          <w:sz w:val="24"/>
          <w:szCs w:val="24"/>
        </w:rPr>
      </w:pPr>
    </w:p>
    <w:p w14:paraId="6A112BB3" w14:textId="77777777" w:rsidR="000B4878" w:rsidRDefault="000B4878" w:rsidP="00B85ECE">
      <w:pPr>
        <w:rPr>
          <w:rFonts w:asciiTheme="minorHAnsi" w:hAnsiTheme="minorHAnsi" w:cstheme="minorHAnsi"/>
          <w:sz w:val="24"/>
          <w:szCs w:val="24"/>
        </w:rPr>
      </w:pPr>
    </w:p>
    <w:p w14:paraId="6A94D90D" w14:textId="77777777" w:rsidR="000B4878" w:rsidRDefault="000B4878" w:rsidP="00B85ECE">
      <w:pPr>
        <w:rPr>
          <w:rFonts w:asciiTheme="minorHAnsi" w:hAnsiTheme="minorHAnsi" w:cstheme="minorHAnsi"/>
          <w:sz w:val="24"/>
          <w:szCs w:val="24"/>
        </w:rPr>
      </w:pPr>
    </w:p>
    <w:p w14:paraId="2136256D" w14:textId="77777777" w:rsidR="000B4878" w:rsidRDefault="000B4878" w:rsidP="00B85ECE">
      <w:pPr>
        <w:rPr>
          <w:rFonts w:asciiTheme="minorHAnsi" w:hAnsiTheme="minorHAnsi" w:cstheme="minorHAnsi"/>
          <w:sz w:val="24"/>
          <w:szCs w:val="24"/>
        </w:rPr>
      </w:pPr>
    </w:p>
    <w:p w14:paraId="70B6C3AB" w14:textId="77777777" w:rsidR="000B4878" w:rsidRDefault="000B4878" w:rsidP="00B85ECE">
      <w:pPr>
        <w:rPr>
          <w:rFonts w:asciiTheme="minorHAnsi" w:hAnsiTheme="minorHAnsi" w:cstheme="minorHAnsi"/>
          <w:sz w:val="24"/>
          <w:szCs w:val="24"/>
        </w:rPr>
      </w:pPr>
    </w:p>
    <w:p w14:paraId="1CBF4F44" w14:textId="77777777" w:rsidR="000B4878" w:rsidRDefault="000B4878" w:rsidP="00B85ECE">
      <w:pPr>
        <w:rPr>
          <w:rFonts w:asciiTheme="minorHAnsi" w:hAnsiTheme="minorHAnsi" w:cstheme="minorHAnsi"/>
          <w:sz w:val="24"/>
          <w:szCs w:val="24"/>
        </w:rPr>
      </w:pPr>
    </w:p>
    <w:p w14:paraId="1B345552" w14:textId="77777777" w:rsidR="000B4878" w:rsidRDefault="000B4878" w:rsidP="00B85ECE">
      <w:pPr>
        <w:rPr>
          <w:rFonts w:asciiTheme="minorHAnsi" w:hAnsiTheme="minorHAnsi" w:cstheme="minorHAnsi"/>
          <w:sz w:val="24"/>
          <w:szCs w:val="24"/>
        </w:rPr>
      </w:pPr>
    </w:p>
    <w:p w14:paraId="1678FB5F" w14:textId="77777777" w:rsidR="000B4878" w:rsidRDefault="000B4878" w:rsidP="00B85ECE">
      <w:pPr>
        <w:rPr>
          <w:rFonts w:asciiTheme="minorHAnsi" w:hAnsiTheme="minorHAnsi" w:cstheme="minorHAnsi"/>
          <w:sz w:val="24"/>
          <w:szCs w:val="24"/>
        </w:rPr>
      </w:pPr>
    </w:p>
    <w:p w14:paraId="323CB97E" w14:textId="77777777" w:rsidR="000B4878" w:rsidRDefault="000B4878" w:rsidP="00B85ECE">
      <w:pPr>
        <w:rPr>
          <w:rFonts w:asciiTheme="minorHAnsi" w:hAnsiTheme="minorHAnsi" w:cstheme="minorHAnsi"/>
          <w:sz w:val="24"/>
          <w:szCs w:val="24"/>
        </w:rPr>
      </w:pPr>
    </w:p>
    <w:p w14:paraId="76E39D65" w14:textId="77777777" w:rsidR="000B4878" w:rsidRDefault="000B4878" w:rsidP="00B85ECE">
      <w:pPr>
        <w:rPr>
          <w:rFonts w:asciiTheme="minorHAnsi" w:hAnsiTheme="minorHAnsi" w:cstheme="minorHAnsi"/>
          <w:sz w:val="24"/>
          <w:szCs w:val="24"/>
        </w:rPr>
      </w:pPr>
    </w:p>
    <w:p w14:paraId="2915764D" w14:textId="77777777" w:rsidR="000B4878" w:rsidRDefault="000B4878" w:rsidP="00B85ECE">
      <w:pPr>
        <w:rPr>
          <w:rFonts w:asciiTheme="minorHAnsi" w:hAnsiTheme="minorHAnsi" w:cstheme="minorHAnsi"/>
          <w:sz w:val="24"/>
          <w:szCs w:val="24"/>
        </w:rPr>
      </w:pPr>
    </w:p>
    <w:p w14:paraId="32D49B37" w14:textId="77777777" w:rsidR="000B4878" w:rsidRDefault="000B4878" w:rsidP="00B85ECE">
      <w:pPr>
        <w:rPr>
          <w:rFonts w:asciiTheme="minorHAnsi" w:hAnsiTheme="minorHAnsi" w:cstheme="minorHAnsi"/>
          <w:sz w:val="24"/>
          <w:szCs w:val="24"/>
        </w:rPr>
      </w:pPr>
    </w:p>
    <w:p w14:paraId="140D20F6" w14:textId="77777777" w:rsidR="000B4878" w:rsidRDefault="000B4878" w:rsidP="00B85ECE">
      <w:pPr>
        <w:rPr>
          <w:rFonts w:asciiTheme="minorHAnsi" w:hAnsiTheme="minorHAnsi" w:cstheme="minorHAnsi"/>
          <w:sz w:val="24"/>
          <w:szCs w:val="24"/>
        </w:rPr>
      </w:pPr>
    </w:p>
    <w:p w14:paraId="26B8FD6D" w14:textId="77777777" w:rsidR="000B4878" w:rsidRDefault="000B4878" w:rsidP="00B85ECE">
      <w:pPr>
        <w:rPr>
          <w:rFonts w:asciiTheme="minorHAnsi" w:hAnsiTheme="minorHAnsi" w:cstheme="minorHAnsi"/>
          <w:sz w:val="24"/>
          <w:szCs w:val="24"/>
        </w:rPr>
      </w:pPr>
    </w:p>
    <w:p w14:paraId="052F8415" w14:textId="77777777" w:rsidR="000B4878" w:rsidRDefault="000B4878" w:rsidP="00B85ECE">
      <w:pPr>
        <w:rPr>
          <w:rFonts w:asciiTheme="minorHAnsi" w:hAnsiTheme="minorHAnsi" w:cstheme="minorHAnsi"/>
          <w:sz w:val="24"/>
          <w:szCs w:val="24"/>
        </w:rPr>
      </w:pPr>
    </w:p>
    <w:p w14:paraId="6B194A02" w14:textId="77777777" w:rsidR="000B4878" w:rsidRDefault="000B4878" w:rsidP="00B85ECE">
      <w:pPr>
        <w:rPr>
          <w:rFonts w:asciiTheme="minorHAnsi" w:hAnsiTheme="minorHAnsi" w:cstheme="minorHAnsi"/>
          <w:sz w:val="24"/>
          <w:szCs w:val="24"/>
        </w:rPr>
      </w:pPr>
    </w:p>
    <w:p w14:paraId="5C3E06A9" w14:textId="77777777" w:rsidR="000B4878" w:rsidRDefault="000B4878" w:rsidP="00B85ECE">
      <w:pPr>
        <w:rPr>
          <w:rFonts w:asciiTheme="minorHAnsi" w:hAnsiTheme="minorHAnsi" w:cstheme="minorHAnsi"/>
          <w:sz w:val="24"/>
          <w:szCs w:val="24"/>
        </w:rPr>
      </w:pPr>
    </w:p>
    <w:p w14:paraId="52F107E9" w14:textId="77777777" w:rsidR="000B4878" w:rsidRDefault="000B4878" w:rsidP="00B85ECE">
      <w:pPr>
        <w:rPr>
          <w:rFonts w:asciiTheme="minorHAnsi" w:hAnsiTheme="minorHAnsi" w:cstheme="minorHAnsi"/>
          <w:sz w:val="24"/>
          <w:szCs w:val="24"/>
        </w:rPr>
      </w:pPr>
    </w:p>
    <w:p w14:paraId="5C0104F8" w14:textId="77777777" w:rsidR="000B4878" w:rsidRDefault="000B4878" w:rsidP="00B85ECE">
      <w:pPr>
        <w:rPr>
          <w:rFonts w:asciiTheme="minorHAnsi" w:hAnsiTheme="minorHAnsi" w:cstheme="minorHAnsi"/>
          <w:sz w:val="24"/>
          <w:szCs w:val="24"/>
        </w:rPr>
      </w:pPr>
    </w:p>
    <w:p w14:paraId="63796761" w14:textId="77777777" w:rsidR="000B4878" w:rsidRDefault="000B4878" w:rsidP="00B85ECE">
      <w:pPr>
        <w:rPr>
          <w:rFonts w:asciiTheme="minorHAnsi" w:hAnsiTheme="minorHAnsi" w:cstheme="minorHAnsi"/>
          <w:sz w:val="24"/>
          <w:szCs w:val="24"/>
        </w:rPr>
      </w:pPr>
    </w:p>
    <w:p w14:paraId="5D297A22" w14:textId="77777777" w:rsidR="000B4878" w:rsidRDefault="000B4878" w:rsidP="00B85ECE">
      <w:pPr>
        <w:rPr>
          <w:rFonts w:asciiTheme="minorHAnsi" w:hAnsiTheme="minorHAnsi" w:cstheme="minorHAnsi"/>
          <w:sz w:val="24"/>
          <w:szCs w:val="24"/>
        </w:rPr>
      </w:pPr>
    </w:p>
    <w:p w14:paraId="1CA0DDF2" w14:textId="77777777" w:rsidR="000B4878" w:rsidRDefault="000B4878" w:rsidP="00B85ECE">
      <w:pPr>
        <w:rPr>
          <w:rFonts w:asciiTheme="minorHAnsi" w:hAnsiTheme="minorHAnsi" w:cstheme="minorHAnsi"/>
          <w:sz w:val="24"/>
          <w:szCs w:val="24"/>
        </w:rPr>
      </w:pPr>
    </w:p>
    <w:p w14:paraId="6BB3E792" w14:textId="77777777" w:rsidR="005F0B8C" w:rsidRDefault="005F0B8C">
      <w:pPr>
        <w:rPr>
          <w:rFonts w:asciiTheme="minorHAnsi" w:hAnsiTheme="minorHAnsi" w:cstheme="minorHAnsi"/>
        </w:rPr>
        <w:sectPr w:rsidR="005F0B8C" w:rsidSect="00276B5C">
          <w:headerReference w:type="default" r:id="rId14"/>
          <w:pgSz w:w="11910" w:h="16840"/>
          <w:pgMar w:top="1196" w:right="1134" w:bottom="851" w:left="1134" w:header="720" w:footer="720" w:gutter="0"/>
          <w:cols w:space="720"/>
        </w:sectPr>
      </w:pPr>
    </w:p>
    <w:p w14:paraId="548178E6" w14:textId="77777777" w:rsidR="000B4878" w:rsidRDefault="000B4878" w:rsidP="00B85ECE">
      <w:pPr>
        <w:rPr>
          <w:rFonts w:asciiTheme="minorHAnsi" w:hAnsiTheme="minorHAnsi" w:cstheme="minorHAnsi"/>
          <w:b/>
          <w:bCs/>
          <w:sz w:val="28"/>
          <w:szCs w:val="28"/>
        </w:rPr>
      </w:pPr>
    </w:p>
    <w:p w14:paraId="1750113C" w14:textId="7A6D772A" w:rsidR="000B4878" w:rsidRPr="000B4878" w:rsidRDefault="000B4878" w:rsidP="00B85ECE">
      <w:pPr>
        <w:rPr>
          <w:rFonts w:asciiTheme="minorHAnsi" w:hAnsiTheme="minorHAnsi" w:cstheme="minorHAnsi"/>
          <w:b/>
          <w:bCs/>
          <w:sz w:val="28"/>
          <w:szCs w:val="28"/>
        </w:rPr>
      </w:pPr>
      <w:r w:rsidRPr="000B4878">
        <w:rPr>
          <w:rFonts w:asciiTheme="minorHAnsi" w:hAnsiTheme="minorHAnsi" w:cstheme="minorHAnsi"/>
          <w:b/>
          <w:bCs/>
          <w:sz w:val="28"/>
          <w:szCs w:val="28"/>
        </w:rPr>
        <w:t>Feedbackbogen</w:t>
      </w:r>
    </w:p>
    <w:p w14:paraId="4CD03478" w14:textId="77777777" w:rsidR="000B4878" w:rsidRPr="00155A48" w:rsidRDefault="000B4878" w:rsidP="00B85ECE">
      <w:pPr>
        <w:rPr>
          <w:rFonts w:asciiTheme="minorHAnsi" w:hAnsiTheme="minorHAnsi" w:cstheme="minorHAnsi"/>
        </w:rPr>
      </w:pPr>
    </w:p>
    <w:p w14:paraId="74949644" w14:textId="4D2649D5" w:rsidR="00A60F51" w:rsidRPr="00155A48" w:rsidDel="00342A63" w:rsidRDefault="00A60F51" w:rsidP="00A60F51">
      <w:pPr>
        <w:widowControl/>
        <w:autoSpaceDE/>
        <w:autoSpaceDN/>
        <w:spacing w:after="160" w:line="259" w:lineRule="auto"/>
        <w:contextualSpacing/>
        <w:rPr>
          <w:del w:id="92" w:author="Dialog P Info" w:date="2025-09-08T13:46:00Z"/>
          <w:rFonts w:asciiTheme="minorHAnsi" w:hAnsiTheme="minorHAnsi" w:cstheme="minorHAnsi"/>
        </w:rPr>
      </w:pPr>
    </w:p>
    <w:p w14:paraId="43DCE1BB" w14:textId="6A5267F5" w:rsidR="00FD1E42" w:rsidRPr="00155A48" w:rsidDel="009B7C85" w:rsidRDefault="00FD1E42" w:rsidP="00FD1E42">
      <w:pPr>
        <w:pStyle w:val="Listenabsatz"/>
        <w:rPr>
          <w:del w:id="93" w:author="Dialog P Info" w:date="2025-09-08T13:21:00Z"/>
          <w:rFonts w:asciiTheme="minorHAnsi" w:hAnsiTheme="minorHAnsi" w:cstheme="minorHAnsi"/>
        </w:rPr>
      </w:pPr>
    </w:p>
    <w:p w14:paraId="0E884A2B" w14:textId="22DA2742" w:rsidR="00FD1E42" w:rsidRPr="00155A48" w:rsidDel="009B7C85" w:rsidRDefault="00FD1E42" w:rsidP="00FD1E42">
      <w:pPr>
        <w:rPr>
          <w:del w:id="94" w:author="Dialog P Info" w:date="2025-09-08T13:21:00Z"/>
          <w:rFonts w:asciiTheme="minorHAnsi" w:hAnsiTheme="minorHAnsi" w:cstheme="minorHAnsi"/>
        </w:rPr>
      </w:pPr>
    </w:p>
    <w:p w14:paraId="6FA0FAF5" w14:textId="3703F919" w:rsidR="003D5FF0" w:rsidRPr="00155A48" w:rsidDel="009B7C85" w:rsidRDefault="003D5FF0" w:rsidP="00FD1E42">
      <w:pPr>
        <w:rPr>
          <w:del w:id="95" w:author="Dialog P Info" w:date="2025-09-08T13:20:00Z"/>
          <w:rFonts w:asciiTheme="minorHAnsi" w:hAnsiTheme="minorHAnsi" w:cstheme="minorHAnsi"/>
        </w:rPr>
      </w:pPr>
    </w:p>
    <w:p w14:paraId="6041D3A3" w14:textId="3AAA2EA1" w:rsidR="003D5FF0" w:rsidRPr="00155A48" w:rsidDel="009B7C85" w:rsidRDefault="003D5FF0">
      <w:pPr>
        <w:rPr>
          <w:del w:id="96" w:author="Dialog P Info" w:date="2025-09-08T13:20:00Z"/>
          <w:rFonts w:asciiTheme="minorHAnsi" w:hAnsiTheme="minorHAnsi" w:cstheme="minorHAnsi"/>
        </w:rPr>
      </w:pPr>
      <w:del w:id="97" w:author="Dialog P Info" w:date="2025-09-08T13:20:00Z">
        <w:r w:rsidRPr="00155A48" w:rsidDel="009B7C85">
          <w:rPr>
            <w:rFonts w:asciiTheme="minorHAnsi" w:hAnsiTheme="minorHAnsi" w:cstheme="minorHAnsi"/>
          </w:rPr>
          <w:br w:type="page"/>
        </w:r>
      </w:del>
    </w:p>
    <w:p w14:paraId="7727C619" w14:textId="4B80C512" w:rsidR="003D5FF0" w:rsidRPr="00155A48" w:rsidDel="009B7C85" w:rsidRDefault="003D5FF0" w:rsidP="00FD1E42">
      <w:pPr>
        <w:rPr>
          <w:del w:id="98" w:author="Dialog P Info" w:date="2025-09-08T13:20:00Z"/>
          <w:rFonts w:asciiTheme="minorHAnsi" w:hAnsiTheme="minorHAnsi" w:cstheme="minorHAnsi"/>
        </w:rPr>
      </w:pPr>
    </w:p>
    <w:p w14:paraId="1960E1D7" w14:textId="1B31EC0C" w:rsidR="003D5FF0" w:rsidRPr="00155A48" w:rsidDel="00342A63" w:rsidRDefault="003D5FF0" w:rsidP="003D5FF0">
      <w:pPr>
        <w:tabs>
          <w:tab w:val="left" w:pos="8248"/>
        </w:tabs>
        <w:ind w:left="858"/>
        <w:rPr>
          <w:del w:id="99" w:author="Dialog P Info" w:date="2025-09-08T13:46:00Z"/>
          <w:rFonts w:asciiTheme="minorHAnsi" w:hAnsiTheme="minorHAnsi" w:cstheme="minorHAnsi"/>
          <w:sz w:val="20"/>
        </w:rPr>
      </w:pPr>
      <w:del w:id="100" w:author="Dialog P Info" w:date="2025-09-08T13:21:00Z">
        <w:r w:rsidRPr="00155A48" w:rsidDel="009B7C85">
          <w:rPr>
            <w:rFonts w:asciiTheme="minorHAnsi" w:hAnsiTheme="minorHAnsi" w:cstheme="minorHAnsi"/>
            <w:noProof/>
            <w:position w:val="26"/>
            <w:sz w:val="20"/>
          </w:rPr>
          <mc:AlternateContent>
            <mc:Choice Requires="wps">
              <w:drawing>
                <wp:inline distT="0" distB="0" distL="0" distR="0" wp14:anchorId="34C4B58B" wp14:editId="10A7FA65">
                  <wp:extent cx="355600" cy="240029"/>
                  <wp:effectExtent l="9525" t="0" r="0" b="7620"/>
                  <wp:docPr id="1951034533" name="Text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40029"/>
                          </a:xfrm>
                          <a:prstGeom prst="rect">
                            <a:avLst/>
                          </a:prstGeom>
                          <a:ln w="9525">
                            <a:solidFill>
                              <a:srgbClr val="000000"/>
                            </a:solidFill>
                            <a:prstDash val="solid"/>
                          </a:ln>
                        </wps:spPr>
                        <wps:txbx>
                          <w:txbxContent>
                            <w:p w14:paraId="61A5314B" w14:textId="57277D8A" w:rsidR="003D5FF0" w:rsidRDefault="003D5FF0" w:rsidP="003D5FF0">
                              <w:pPr>
                                <w:spacing w:before="54"/>
                                <w:ind w:left="142"/>
                                <w:rPr>
                                  <w:sz w:val="18"/>
                                </w:rPr>
                              </w:pPr>
                              <w:r>
                                <w:rPr>
                                  <w:spacing w:val="-5"/>
                                  <w:sz w:val="18"/>
                                </w:rPr>
                                <w:t>M3</w:t>
                              </w:r>
                            </w:p>
                          </w:txbxContent>
                        </wps:txbx>
                        <wps:bodyPr wrap="square" lIns="0" tIns="0" rIns="0" bIns="0" rtlCol="0">
                          <a:noAutofit/>
                        </wps:bodyPr>
                      </wps:wsp>
                    </a:graphicData>
                  </a:graphic>
                </wp:inline>
              </w:drawing>
            </mc:Choice>
            <mc:Fallback>
              <w:pict>
                <v:shape w14:anchorId="34C4B58B" id="_x0000_s1027" type="#_x0000_t202" style="width:28pt;height:1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" filled="f">
                  <v:path arrowok="t"/>
                  <v:textbox inset="0,0,0,0">
                    <w:txbxContent>
                      <w:p w14:paraId="61A5314B" w14:textId="57277D8A" w:rsidR="003D5FF0" w:rsidRDefault="003D5FF0" w:rsidP="003D5FF0">
                        <w:pPr>
                          <w:spacing w:before="54"/>
                          <w:ind w:left="142"/>
                          <w:rPr>
                            <w:sz w:val="18"/>
                          </w:rPr>
                        </w:pPr>
                        <w:r>
                          <w:rPr>
                            <w:spacing w:val="-5"/>
                            <w:sz w:val="18"/>
                          </w:rPr>
                          <w:t>M3</w:t>
                        </w:r>
                      </w:p>
                    </w:txbxContent>
                  </v:textbox>
                  <w10:anchorlock/>
                </v:shape>
              </w:pict>
            </mc:Fallback>
          </mc:AlternateContent>
        </w:r>
      </w:del>
      <w:del w:id="101" w:author="Dialog P Info" w:date="2025-09-08T13:46:00Z">
        <w:r w:rsidRPr="00155A48" w:rsidDel="00342A63">
          <w:rPr>
            <w:rFonts w:asciiTheme="minorHAnsi" w:hAnsiTheme="minorHAnsi" w:cstheme="minorHAnsi"/>
            <w:position w:val="26"/>
            <w:sz w:val="20"/>
          </w:rPr>
          <w:tab/>
        </w:r>
      </w:del>
      <w:del w:id="102" w:author="Dialog P Info" w:date="2025-09-08T13:21:00Z">
        <w:r w:rsidRPr="00155A48" w:rsidDel="009B7C85">
          <w:rPr>
            <w:rFonts w:asciiTheme="minorHAnsi" w:hAnsiTheme="minorHAnsi" w:cstheme="minorHAnsi"/>
            <w:noProof/>
            <w:sz w:val="20"/>
          </w:rPr>
          <w:drawing>
            <wp:inline distT="0" distB="0" distL="0" distR="0" wp14:anchorId="2A7379F3" wp14:editId="57161F34">
              <wp:extent cx="1314133" cy="498728"/>
              <wp:effectExtent l="0" t="0" r="0" b="0"/>
              <wp:docPr id="1651769101"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13" cstate="print"/>
                      <a:stretch>
                        <a:fillRect/>
                      </a:stretch>
                    </pic:blipFill>
                    <pic:spPr>
                      <a:xfrm>
                        <a:off x="0" y="0"/>
                        <a:ext cx="1314133" cy="498728"/>
                      </a:xfrm>
                      <a:prstGeom prst="rect">
                        <a:avLst/>
                      </a:prstGeom>
                    </pic:spPr>
                  </pic:pic>
                </a:graphicData>
              </a:graphic>
            </wp:inline>
          </w:drawing>
        </w:r>
      </w:del>
    </w:p>
    <w:p w14:paraId="66302FC3" w14:textId="28AAFE59" w:rsidR="003D5FF0" w:rsidRPr="00155A48" w:rsidDel="00342A63" w:rsidRDefault="003D5FF0">
      <w:pPr>
        <w:tabs>
          <w:tab w:val="left" w:pos="8248"/>
        </w:tabs>
        <w:ind w:left="858"/>
        <w:rPr>
          <w:del w:id="103" w:author="Dialog P Info" w:date="2025-09-08T13:46:00Z"/>
          <w:rFonts w:asciiTheme="minorHAnsi" w:hAnsiTheme="minorHAnsi" w:cstheme="minorHAnsi"/>
        </w:rPr>
        <w:pPrChange w:id="104" w:author="Dialog P Info" w:date="2025-09-08T13:46:00Z">
          <w:pPr/>
        </w:pPrChange>
      </w:pPr>
    </w:p>
    <w:tbl>
      <w:tblPr>
        <w:tblStyle w:val="EinfacheTabelle1"/>
        <w:tblW w:w="0" w:type="auto"/>
        <w:tblLook w:val="04A0" w:firstRow="1" w:lastRow="0" w:firstColumn="1" w:lastColumn="0" w:noHBand="0" w:noVBand="1"/>
        <w:tblPrChange w:id="105" w:author="Dialog P Info" w:date="2025-09-08T13:33:00Z">
          <w:tblPr>
            <w:tblStyle w:val="EinfacheTabelle1"/>
            <w:tblW w:w="0" w:type="auto"/>
            <w:tblLook w:val="04A0" w:firstRow="1" w:lastRow="0" w:firstColumn="1" w:lastColumn="0" w:noHBand="0" w:noVBand="1"/>
          </w:tblPr>
        </w:tblPrChange>
      </w:tblPr>
      <w:tblGrid>
        <w:gridCol w:w="394"/>
        <w:gridCol w:w="5479"/>
        <w:gridCol w:w="1840"/>
        <w:gridCol w:w="1919"/>
        <w:tblGridChange w:id="106">
          <w:tblGrid>
            <w:gridCol w:w="421"/>
            <w:gridCol w:w="6237"/>
            <w:gridCol w:w="1645"/>
            <w:gridCol w:w="1449"/>
          </w:tblGrid>
        </w:tblGridChange>
      </w:tblGrid>
      <w:tr w:rsidR="00FD1E42" w:rsidRPr="00155A48" w14:paraId="53CBF57F" w14:textId="77777777" w:rsidTr="00276B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7" w:type="dxa"/>
            <w:tcPrChange w:id="107" w:author="Dialog P Info" w:date="2025-09-08T13:33:00Z">
              <w:tcPr>
                <w:tcW w:w="421" w:type="dxa"/>
              </w:tcPr>
            </w:tcPrChange>
          </w:tcPr>
          <w:p w14:paraId="1D921E54" w14:textId="77777777" w:rsidR="00FD1E42" w:rsidRPr="00155A48" w:rsidRDefault="00FD1E42" w:rsidP="00B238CE">
            <w:pPr>
              <w:cnfStyle w:val="101000000000" w:firstRow="1" w:lastRow="0" w:firstColumn="1" w:lastColumn="0" w:oddVBand="0" w:evenVBand="0" w:oddHBand="0" w:evenHBand="0" w:firstRowFirstColumn="0" w:firstRowLastColumn="0" w:lastRowFirstColumn="0" w:lastRowLastColumn="0"/>
              <w:rPr>
                <w:rFonts w:asciiTheme="minorHAnsi" w:hAnsiTheme="minorHAnsi" w:cstheme="minorHAnsi"/>
                <w:b w:val="0"/>
                <w:bCs w:val="0"/>
                <w:sz w:val="24"/>
                <w:szCs w:val="24"/>
                <w:rPrChange w:id="108" w:author="Dialog P Info" w:date="2025-09-08T13:47:00Z">
                  <w:rPr>
                    <w:rFonts w:ascii="Verdana" w:hAnsi="Verdana"/>
                    <w:b w:val="0"/>
                    <w:bCs w:val="0"/>
                  </w:rPr>
                </w:rPrChange>
              </w:rPr>
            </w:pPr>
          </w:p>
        </w:tc>
        <w:tc>
          <w:tcPr>
            <w:tcW w:w="6472" w:type="dxa"/>
            <w:tcPrChange w:id="109" w:author="Dialog P Info" w:date="2025-09-08T13:33:00Z">
              <w:tcPr>
                <w:tcW w:w="6237" w:type="dxa"/>
              </w:tcPr>
            </w:tcPrChange>
          </w:tcPr>
          <w:p w14:paraId="09A233AB" w14:textId="42FA9AB6" w:rsidR="00FD1E42" w:rsidRPr="00155A48" w:rsidRDefault="003D5FF0" w:rsidP="00B238CE">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4"/>
                <w:szCs w:val="24"/>
                <w:rPrChange w:id="110" w:author="Dialog P Info" w:date="2025-09-08T13:47:00Z">
                  <w:rPr>
                    <w:rFonts w:ascii="Verdana" w:hAnsi="Verdana"/>
                  </w:rPr>
                </w:rPrChange>
              </w:rPr>
            </w:pPr>
            <w:r w:rsidRPr="00155A48">
              <w:rPr>
                <w:rFonts w:asciiTheme="minorHAnsi" w:hAnsiTheme="minorHAnsi" w:cstheme="minorHAnsi"/>
                <w:sz w:val="24"/>
                <w:szCs w:val="24"/>
                <w:rPrChange w:id="111" w:author="Dialog P Info" w:date="2025-09-08T13:47:00Z">
                  <w:rPr>
                    <w:rFonts w:ascii="Verdana" w:hAnsi="Verdana"/>
                  </w:rPr>
                </w:rPrChange>
              </w:rPr>
              <w:t>Die Schülerin/der Schüler…</w:t>
            </w:r>
          </w:p>
        </w:tc>
        <w:tc>
          <w:tcPr>
            <w:tcW w:w="2037" w:type="dxa"/>
            <w:tcPrChange w:id="112" w:author="Dialog P Info" w:date="2025-09-08T13:33:00Z">
              <w:tcPr>
                <w:tcW w:w="1275" w:type="dxa"/>
              </w:tcPr>
            </w:tcPrChange>
          </w:tcPr>
          <w:p w14:paraId="2EA4CE9C" w14:textId="77777777" w:rsidR="00FD1E42" w:rsidRPr="00155A48" w:rsidRDefault="00FD1E42" w:rsidP="00B238CE">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4"/>
                <w:szCs w:val="24"/>
                <w:rPrChange w:id="113" w:author="Dialog P Info" w:date="2025-09-08T13:47:00Z">
                  <w:rPr>
                    <w:rFonts w:ascii="Verdana" w:hAnsi="Verdana"/>
                  </w:rPr>
                </w:rPrChange>
              </w:rPr>
            </w:pPr>
            <w:r w:rsidRPr="00155A48">
              <w:rPr>
                <w:rFonts w:asciiTheme="minorHAnsi" w:hAnsiTheme="minorHAnsi" w:cstheme="minorHAnsi"/>
                <w:sz w:val="24"/>
                <w:szCs w:val="24"/>
                <w:rPrChange w:id="114" w:author="Dialog P Info" w:date="2025-09-08T13:47:00Z">
                  <w:rPr>
                    <w:rFonts w:ascii="Verdana" w:hAnsi="Verdana"/>
                  </w:rPr>
                </w:rPrChange>
              </w:rPr>
              <w:t>Maximal erreichbare Punktzahl</w:t>
            </w:r>
          </w:p>
        </w:tc>
        <w:tc>
          <w:tcPr>
            <w:tcW w:w="2014" w:type="dxa"/>
            <w:tcPrChange w:id="115" w:author="Dialog P Info" w:date="2025-09-08T13:33:00Z">
              <w:tcPr>
                <w:tcW w:w="1129" w:type="dxa"/>
              </w:tcPr>
            </w:tcPrChange>
          </w:tcPr>
          <w:p w14:paraId="039705F3" w14:textId="77777777" w:rsidR="00FD1E42" w:rsidRPr="00155A48" w:rsidRDefault="00FD1E42" w:rsidP="00B238CE">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4"/>
                <w:szCs w:val="24"/>
                <w:rPrChange w:id="116" w:author="Dialog P Info" w:date="2025-09-08T13:47:00Z">
                  <w:rPr>
                    <w:rFonts w:ascii="Verdana" w:hAnsi="Verdana"/>
                  </w:rPr>
                </w:rPrChange>
              </w:rPr>
            </w:pPr>
            <w:r w:rsidRPr="00155A48">
              <w:rPr>
                <w:rFonts w:asciiTheme="minorHAnsi" w:hAnsiTheme="minorHAnsi" w:cstheme="minorHAnsi"/>
                <w:sz w:val="24"/>
                <w:szCs w:val="24"/>
                <w:rPrChange w:id="117" w:author="Dialog P Info" w:date="2025-09-08T13:47:00Z">
                  <w:rPr>
                    <w:rFonts w:ascii="Verdana" w:hAnsi="Verdana"/>
                  </w:rPr>
                </w:rPrChange>
              </w:rPr>
              <w:t xml:space="preserve">Erreichte </w:t>
            </w:r>
            <w:commentRangeStart w:id="118"/>
            <w:r w:rsidRPr="00155A48">
              <w:rPr>
                <w:rFonts w:asciiTheme="minorHAnsi" w:hAnsiTheme="minorHAnsi" w:cstheme="minorHAnsi"/>
                <w:sz w:val="24"/>
                <w:szCs w:val="24"/>
                <w:rPrChange w:id="119" w:author="Dialog P Info" w:date="2025-09-08T13:47:00Z">
                  <w:rPr>
                    <w:rFonts w:ascii="Verdana" w:hAnsi="Verdana"/>
                  </w:rPr>
                </w:rPrChange>
              </w:rPr>
              <w:t>Punktzahl</w:t>
            </w:r>
            <w:commentRangeEnd w:id="118"/>
            <w:r w:rsidR="003D5FF0" w:rsidRPr="00155A48">
              <w:rPr>
                <w:rStyle w:val="Kommentarzeichen"/>
                <w:rFonts w:asciiTheme="minorHAnsi" w:hAnsiTheme="minorHAnsi" w:cstheme="minorHAnsi"/>
                <w:sz w:val="24"/>
                <w:szCs w:val="24"/>
                <w:rPrChange w:id="120" w:author="Dialog P Info" w:date="2025-09-08T13:47:00Z">
                  <w:rPr>
                    <w:rStyle w:val="Kommentarzeichen"/>
                    <w:rFonts w:ascii="Verdana" w:hAnsi="Verdana"/>
                    <w:sz w:val="22"/>
                    <w:szCs w:val="22"/>
                  </w:rPr>
                </w:rPrChange>
              </w:rPr>
              <w:commentReference w:id="118"/>
            </w:r>
          </w:p>
        </w:tc>
      </w:tr>
      <w:tr w:rsidR="00FD1E42" w:rsidRPr="00155A48" w14:paraId="23836D7B" w14:textId="77777777" w:rsidTr="00276B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7" w:type="dxa"/>
            <w:tcPrChange w:id="121" w:author="Dialog P Info" w:date="2025-09-08T13:33:00Z">
              <w:tcPr>
                <w:tcW w:w="421" w:type="dxa"/>
              </w:tcPr>
            </w:tcPrChange>
          </w:tcPr>
          <w:p w14:paraId="5295E825" w14:textId="77777777" w:rsidR="00FD1E42" w:rsidRPr="00155A48" w:rsidRDefault="00FD1E42" w:rsidP="00B238CE">
            <w:pPr>
              <w:cnfStyle w:val="001000100000" w:firstRow="0" w:lastRow="0" w:firstColumn="1" w:lastColumn="0" w:oddVBand="0" w:evenVBand="0" w:oddHBand="1" w:evenHBand="0" w:firstRowFirstColumn="0" w:firstRowLastColumn="0" w:lastRowFirstColumn="0" w:lastRowLastColumn="0"/>
              <w:rPr>
                <w:rFonts w:asciiTheme="minorHAnsi" w:hAnsiTheme="minorHAnsi" w:cstheme="minorHAnsi"/>
                <w:b w:val="0"/>
                <w:bCs w:val="0"/>
                <w:sz w:val="24"/>
                <w:szCs w:val="24"/>
                <w:rPrChange w:id="122" w:author="Dialog P Info" w:date="2025-09-08T13:47:00Z">
                  <w:rPr>
                    <w:rFonts w:ascii="Verdana" w:hAnsi="Verdana"/>
                    <w:b w:val="0"/>
                    <w:bCs w:val="0"/>
                  </w:rPr>
                </w:rPrChange>
              </w:rPr>
            </w:pPr>
            <w:r w:rsidRPr="00155A48">
              <w:rPr>
                <w:rFonts w:asciiTheme="minorHAnsi" w:hAnsiTheme="minorHAnsi" w:cstheme="minorHAnsi"/>
                <w:sz w:val="24"/>
                <w:szCs w:val="24"/>
                <w:rPrChange w:id="123" w:author="Dialog P Info" w:date="2025-09-08T13:47:00Z">
                  <w:rPr>
                    <w:rFonts w:ascii="Verdana" w:hAnsi="Verdana"/>
                  </w:rPr>
                </w:rPrChange>
              </w:rPr>
              <w:t>1</w:t>
            </w:r>
          </w:p>
        </w:tc>
        <w:tc>
          <w:tcPr>
            <w:tcW w:w="6472" w:type="dxa"/>
            <w:tcPrChange w:id="124" w:author="Dialog P Info" w:date="2025-09-08T13:33:00Z">
              <w:tcPr>
                <w:tcW w:w="6237" w:type="dxa"/>
              </w:tcPr>
            </w:tcPrChange>
          </w:tcPr>
          <w:p w14:paraId="5BF7B991" w14:textId="6B0DB59E" w:rsidR="00FD1E42" w:rsidRPr="00155A48" w:rsidRDefault="003D5FF0" w:rsidP="00B238C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Change w:id="125" w:author="Dialog P Info" w:date="2025-09-08T13:47:00Z">
                  <w:rPr>
                    <w:rFonts w:ascii="Verdana" w:hAnsi="Verdana"/>
                  </w:rPr>
                </w:rPrChange>
              </w:rPr>
            </w:pPr>
            <w:r w:rsidRPr="00155A48">
              <w:rPr>
                <w:rFonts w:asciiTheme="minorHAnsi" w:hAnsiTheme="minorHAnsi" w:cstheme="minorHAnsi"/>
                <w:sz w:val="24"/>
                <w:szCs w:val="24"/>
                <w:rPrChange w:id="126" w:author="Dialog P Info" w:date="2025-09-08T13:47:00Z">
                  <w:rPr>
                    <w:rFonts w:ascii="Verdana" w:hAnsi="Verdana"/>
                  </w:rPr>
                </w:rPrChange>
              </w:rPr>
              <w:t>v</w:t>
            </w:r>
            <w:r w:rsidR="00FD1E42" w:rsidRPr="00155A48">
              <w:rPr>
                <w:rFonts w:asciiTheme="minorHAnsi" w:hAnsiTheme="minorHAnsi" w:cstheme="minorHAnsi"/>
                <w:sz w:val="24"/>
                <w:szCs w:val="24"/>
                <w:rPrChange w:id="127" w:author="Dialog P Info" w:date="2025-09-08T13:47:00Z">
                  <w:rPr>
                    <w:rFonts w:ascii="Verdana" w:hAnsi="Verdana"/>
                  </w:rPr>
                </w:rPrChange>
              </w:rPr>
              <w:t xml:space="preserve">erfasst einen </w:t>
            </w:r>
            <w:r w:rsidR="00FD1E42" w:rsidRPr="00155A48">
              <w:rPr>
                <w:rFonts w:asciiTheme="minorHAnsi" w:hAnsiTheme="minorHAnsi" w:cstheme="minorHAnsi"/>
                <w:b/>
                <w:bCs/>
                <w:sz w:val="24"/>
                <w:szCs w:val="24"/>
                <w:rPrChange w:id="128" w:author="Dialog P Info" w:date="2025-09-08T13:47:00Z">
                  <w:rPr>
                    <w:rFonts w:ascii="Verdana" w:hAnsi="Verdana"/>
                    <w:b/>
                    <w:bCs/>
                  </w:rPr>
                </w:rPrChange>
              </w:rPr>
              <w:t>kontextbezogenen</w:t>
            </w:r>
            <w:r w:rsidR="00FD1E42" w:rsidRPr="00155A48">
              <w:rPr>
                <w:rFonts w:asciiTheme="minorHAnsi" w:hAnsiTheme="minorHAnsi" w:cstheme="minorHAnsi"/>
                <w:sz w:val="24"/>
                <w:szCs w:val="24"/>
                <w:rPrChange w:id="129" w:author="Dialog P Info" w:date="2025-09-08T13:47:00Z">
                  <w:rPr>
                    <w:rFonts w:ascii="Verdana" w:hAnsi="Verdana"/>
                  </w:rPr>
                </w:rPrChange>
              </w:rPr>
              <w:t xml:space="preserve"> Redebeitrag unter Berücksichtigung von Adressatenkreis, Anlass und inhaltlichem Bezug, z.B.</w:t>
            </w:r>
          </w:p>
          <w:p w14:paraId="4996DF9E" w14:textId="77777777" w:rsidR="00FD1E42" w:rsidRPr="00155A48" w:rsidRDefault="00FD1E42" w:rsidP="00B238CE">
            <w:pPr>
              <w:widowControl/>
              <w:numPr>
                <w:ilvl w:val="0"/>
                <w:numId w:val="10"/>
              </w:numPr>
              <w:autoSpaceDE/>
              <w:autoSpaceDN/>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Change w:id="130" w:author="Dialog P Info" w:date="2025-09-08T13:47:00Z">
                  <w:rPr>
                    <w:rFonts w:ascii="Verdana" w:hAnsi="Verdana"/>
                  </w:rPr>
                </w:rPrChange>
              </w:rPr>
            </w:pPr>
            <w:r w:rsidRPr="00155A48">
              <w:rPr>
                <w:rFonts w:asciiTheme="minorHAnsi" w:hAnsiTheme="minorHAnsi" w:cstheme="minorHAnsi"/>
                <w:sz w:val="24"/>
                <w:szCs w:val="24"/>
                <w:rPrChange w:id="131" w:author="Dialog P Info" w:date="2025-09-08T13:47:00Z">
                  <w:rPr>
                    <w:rFonts w:ascii="Verdana" w:hAnsi="Verdana"/>
                  </w:rPr>
                </w:rPrChange>
              </w:rPr>
              <w:t>Einbezug des Publikums (einleitend und im Verlauf der Rede, z.B. durch Fragen, Erinnerung der Anwesenden an aktuelle gesellschaftliche Herausforderungen etc.),</w:t>
            </w:r>
          </w:p>
          <w:p w14:paraId="3C0D9879" w14:textId="1DC89B74" w:rsidR="00FD1E42" w:rsidRPr="00155A48" w:rsidRDefault="003D5FF0" w:rsidP="00B238CE">
            <w:pPr>
              <w:widowControl/>
              <w:numPr>
                <w:ilvl w:val="0"/>
                <w:numId w:val="10"/>
              </w:numPr>
              <w:autoSpaceDE/>
              <w:autoSpaceDN/>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Change w:id="132" w:author="Dialog P Info" w:date="2025-09-08T13:47:00Z">
                  <w:rPr>
                    <w:rFonts w:ascii="Verdana" w:hAnsi="Verdana"/>
                  </w:rPr>
                </w:rPrChange>
              </w:rPr>
            </w:pPr>
            <w:r w:rsidRPr="00155A48">
              <w:rPr>
                <w:rFonts w:asciiTheme="minorHAnsi" w:hAnsiTheme="minorHAnsi" w:cstheme="minorHAnsi"/>
                <w:sz w:val="24"/>
                <w:szCs w:val="24"/>
                <w:rPrChange w:id="133" w:author="Dialog P Info" w:date="2025-09-08T13:47:00Z">
                  <w:rPr>
                    <w:rFonts w:ascii="Verdana" w:hAnsi="Verdana"/>
                  </w:rPr>
                </w:rPrChange>
              </w:rPr>
              <w:t>z</w:t>
            </w:r>
            <w:r w:rsidR="00FD1E42" w:rsidRPr="00155A48">
              <w:rPr>
                <w:rFonts w:asciiTheme="minorHAnsi" w:hAnsiTheme="minorHAnsi" w:cstheme="minorHAnsi"/>
                <w:sz w:val="24"/>
                <w:szCs w:val="24"/>
                <w:rPrChange w:id="134" w:author="Dialog P Info" w:date="2025-09-08T13:47:00Z">
                  <w:rPr>
                    <w:rFonts w:ascii="Verdana" w:hAnsi="Verdana"/>
                  </w:rPr>
                </w:rPrChange>
              </w:rPr>
              <w:t>um akademischen Anlass in Form und inhaltlicher Komplexität passend,</w:t>
            </w:r>
          </w:p>
          <w:p w14:paraId="709F3F42" w14:textId="77777777" w:rsidR="00FD1E42" w:rsidRPr="00155A48" w:rsidRDefault="00FD1E42" w:rsidP="00B238CE">
            <w:pPr>
              <w:widowControl/>
              <w:numPr>
                <w:ilvl w:val="0"/>
                <w:numId w:val="10"/>
              </w:numPr>
              <w:autoSpaceDE/>
              <w:autoSpaceDN/>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Change w:id="135" w:author="Dialog P Info" w:date="2025-09-08T13:47:00Z">
                  <w:rPr>
                    <w:rFonts w:ascii="Verdana" w:hAnsi="Verdana"/>
                  </w:rPr>
                </w:rPrChange>
              </w:rPr>
            </w:pPr>
            <w:r w:rsidRPr="00155A48">
              <w:rPr>
                <w:rFonts w:asciiTheme="minorHAnsi" w:hAnsiTheme="minorHAnsi" w:cstheme="minorHAnsi"/>
                <w:sz w:val="24"/>
                <w:szCs w:val="24"/>
                <w:rPrChange w:id="136" w:author="Dialog P Info" w:date="2025-09-08T13:47:00Z">
                  <w:rPr>
                    <w:rFonts w:ascii="Verdana" w:hAnsi="Verdana"/>
                  </w:rPr>
                </w:rPrChange>
              </w:rPr>
              <w:t>Bezugnahme auf Rousseau; Hinführung zu dem inhaltlichen Aspekt.</w:t>
            </w:r>
          </w:p>
        </w:tc>
        <w:tc>
          <w:tcPr>
            <w:tcW w:w="2037" w:type="dxa"/>
            <w:tcPrChange w:id="137" w:author="Dialog P Info" w:date="2025-09-08T13:33:00Z">
              <w:tcPr>
                <w:tcW w:w="1275" w:type="dxa"/>
              </w:tcPr>
            </w:tcPrChange>
          </w:tcPr>
          <w:p w14:paraId="284AB6FF" w14:textId="77777777" w:rsidR="00FD1E42" w:rsidRPr="00155A48" w:rsidRDefault="00FD1E42" w:rsidP="00B238C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Change w:id="138" w:author="Dialog P Info" w:date="2025-09-08T13:47:00Z">
                  <w:rPr>
                    <w:rFonts w:ascii="Verdana" w:hAnsi="Verdana"/>
                  </w:rPr>
                </w:rPrChange>
              </w:rPr>
            </w:pPr>
            <w:r w:rsidRPr="00155A48">
              <w:rPr>
                <w:rFonts w:asciiTheme="minorHAnsi" w:hAnsiTheme="minorHAnsi" w:cstheme="minorHAnsi"/>
                <w:sz w:val="24"/>
                <w:szCs w:val="24"/>
                <w:rPrChange w:id="139" w:author="Dialog P Info" w:date="2025-09-08T13:47:00Z">
                  <w:rPr>
                    <w:rFonts w:ascii="Verdana" w:hAnsi="Verdana"/>
                  </w:rPr>
                </w:rPrChange>
              </w:rPr>
              <w:t>4</w:t>
            </w:r>
          </w:p>
        </w:tc>
        <w:tc>
          <w:tcPr>
            <w:tcW w:w="2014" w:type="dxa"/>
            <w:tcPrChange w:id="140" w:author="Dialog P Info" w:date="2025-09-08T13:33:00Z">
              <w:tcPr>
                <w:tcW w:w="1129" w:type="dxa"/>
              </w:tcPr>
            </w:tcPrChange>
          </w:tcPr>
          <w:p w14:paraId="555B1D64" w14:textId="77777777" w:rsidR="00FD1E42" w:rsidRPr="00155A48" w:rsidRDefault="00FD1E42" w:rsidP="00B238C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Change w:id="141" w:author="Dialog P Info" w:date="2025-09-08T13:47:00Z">
                  <w:rPr>
                    <w:rFonts w:ascii="Verdana" w:hAnsi="Verdana"/>
                  </w:rPr>
                </w:rPrChange>
              </w:rPr>
            </w:pPr>
          </w:p>
        </w:tc>
      </w:tr>
      <w:tr w:rsidR="00FD1E42" w:rsidRPr="00155A48" w14:paraId="25536405" w14:textId="77777777" w:rsidTr="00276B5C">
        <w:tc>
          <w:tcPr>
            <w:cnfStyle w:val="001000000000" w:firstRow="0" w:lastRow="0" w:firstColumn="1" w:lastColumn="0" w:oddVBand="0" w:evenVBand="0" w:oddHBand="0" w:evenHBand="0" w:firstRowFirstColumn="0" w:firstRowLastColumn="0" w:lastRowFirstColumn="0" w:lastRowLastColumn="0"/>
            <w:tcW w:w="417" w:type="dxa"/>
            <w:tcPrChange w:id="142" w:author="Dialog P Info" w:date="2025-09-08T13:33:00Z">
              <w:tcPr>
                <w:tcW w:w="421" w:type="dxa"/>
              </w:tcPr>
            </w:tcPrChange>
          </w:tcPr>
          <w:p w14:paraId="040BCD98" w14:textId="77777777" w:rsidR="00FD1E42" w:rsidRPr="00155A48" w:rsidRDefault="00FD1E42" w:rsidP="00B238CE">
            <w:pPr>
              <w:rPr>
                <w:rFonts w:asciiTheme="minorHAnsi" w:hAnsiTheme="minorHAnsi" w:cstheme="minorHAnsi"/>
                <w:b w:val="0"/>
                <w:bCs w:val="0"/>
                <w:sz w:val="24"/>
                <w:szCs w:val="24"/>
                <w:rPrChange w:id="143" w:author="Dialog P Info" w:date="2025-09-08T13:47:00Z">
                  <w:rPr>
                    <w:rFonts w:ascii="Verdana" w:hAnsi="Verdana"/>
                    <w:b w:val="0"/>
                    <w:bCs w:val="0"/>
                  </w:rPr>
                </w:rPrChange>
              </w:rPr>
            </w:pPr>
            <w:r w:rsidRPr="00155A48">
              <w:rPr>
                <w:rFonts w:asciiTheme="minorHAnsi" w:hAnsiTheme="minorHAnsi" w:cstheme="minorHAnsi"/>
                <w:sz w:val="24"/>
                <w:szCs w:val="24"/>
                <w:rPrChange w:id="144" w:author="Dialog P Info" w:date="2025-09-08T13:47:00Z">
                  <w:rPr>
                    <w:rFonts w:ascii="Verdana" w:hAnsi="Verdana"/>
                  </w:rPr>
                </w:rPrChange>
              </w:rPr>
              <w:t>2</w:t>
            </w:r>
          </w:p>
        </w:tc>
        <w:tc>
          <w:tcPr>
            <w:tcW w:w="6472" w:type="dxa"/>
            <w:tcPrChange w:id="145" w:author="Dialog P Info" w:date="2025-09-08T13:33:00Z">
              <w:tcPr>
                <w:tcW w:w="6237" w:type="dxa"/>
              </w:tcPr>
            </w:tcPrChange>
          </w:tcPr>
          <w:p w14:paraId="53DB05C0" w14:textId="11FAC6B7" w:rsidR="00FD1E42" w:rsidRPr="00155A48" w:rsidRDefault="003D5FF0" w:rsidP="00B238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Change w:id="146" w:author="Dialog P Info" w:date="2025-09-08T13:47:00Z">
                  <w:rPr>
                    <w:rFonts w:ascii="Verdana" w:hAnsi="Verdana"/>
                  </w:rPr>
                </w:rPrChange>
              </w:rPr>
            </w:pPr>
            <w:r w:rsidRPr="00155A48">
              <w:rPr>
                <w:rFonts w:asciiTheme="minorHAnsi" w:hAnsiTheme="minorHAnsi" w:cstheme="minorHAnsi"/>
                <w:b/>
                <w:bCs/>
                <w:sz w:val="24"/>
                <w:szCs w:val="24"/>
                <w:rPrChange w:id="147" w:author="Dialog P Info" w:date="2025-09-08T13:47:00Z">
                  <w:rPr>
                    <w:rFonts w:ascii="Verdana" w:hAnsi="Verdana"/>
                    <w:b/>
                    <w:bCs/>
                  </w:rPr>
                </w:rPrChange>
              </w:rPr>
              <w:t>b</w:t>
            </w:r>
            <w:r w:rsidR="00FD1E42" w:rsidRPr="00155A48">
              <w:rPr>
                <w:rFonts w:asciiTheme="minorHAnsi" w:hAnsiTheme="minorHAnsi" w:cstheme="minorHAnsi"/>
                <w:b/>
                <w:bCs/>
                <w:sz w:val="24"/>
                <w:szCs w:val="24"/>
                <w:rPrChange w:id="148" w:author="Dialog P Info" w:date="2025-09-08T13:47:00Z">
                  <w:rPr>
                    <w:rFonts w:ascii="Verdana" w:hAnsi="Verdana"/>
                    <w:b/>
                    <w:bCs/>
                  </w:rPr>
                </w:rPrChange>
              </w:rPr>
              <w:t>ezieht sich</w:t>
            </w:r>
            <w:r w:rsidR="00FD1E42" w:rsidRPr="00155A48">
              <w:rPr>
                <w:rFonts w:asciiTheme="minorHAnsi" w:hAnsiTheme="minorHAnsi" w:cstheme="minorHAnsi"/>
                <w:sz w:val="24"/>
                <w:szCs w:val="24"/>
                <w:rPrChange w:id="149" w:author="Dialog P Info" w:date="2025-09-08T13:47:00Z">
                  <w:rPr>
                    <w:rFonts w:ascii="Verdana" w:hAnsi="Verdana"/>
                  </w:rPr>
                </w:rPrChange>
              </w:rPr>
              <w:t xml:space="preserve"> auf einen Aspekt der Position von Rousseau, z.B.</w:t>
            </w:r>
          </w:p>
          <w:p w14:paraId="6C05E0FD" w14:textId="7F1AE265" w:rsidR="003D5FF0" w:rsidRPr="00155A48" w:rsidRDefault="003D5FF0" w:rsidP="00B238CE">
            <w:pPr>
              <w:pStyle w:val="Listenabsatz"/>
              <w:numPr>
                <w:ilvl w:val="0"/>
                <w:numId w:val="10"/>
              </w:num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Change w:id="150" w:author="Dialog P Info" w:date="2025-09-08T13:47:00Z">
                  <w:rPr>
                    <w:rFonts w:ascii="Verdana" w:hAnsi="Verdana"/>
                  </w:rPr>
                </w:rPrChange>
              </w:rPr>
            </w:pPr>
            <w:r w:rsidRPr="00155A48">
              <w:rPr>
                <w:rFonts w:asciiTheme="minorHAnsi" w:hAnsiTheme="minorHAnsi" w:cstheme="minorHAnsi"/>
                <w:sz w:val="24"/>
                <w:szCs w:val="24"/>
                <w:rPrChange w:id="151" w:author="Dialog P Info" w:date="2025-09-08T13:47:00Z">
                  <w:rPr>
                    <w:rFonts w:ascii="Verdana" w:hAnsi="Verdana"/>
                  </w:rPr>
                </w:rPrChange>
              </w:rPr>
              <w:t>die Behauptung, politische Vertretungen würden vordergründig für ihre eigenen Interessen arbeiten und die Bevölkerung hierfür nur instrumentalisieren, unterstellt, dass alle politischen Vertretungen egoistisch agieren würden. Damit wird ein Menschenbild gezeichnet, welches sich empirisch nicht eindeutig belegen lässt.</w:t>
            </w:r>
          </w:p>
          <w:p w14:paraId="65DE9E20" w14:textId="706C14D3" w:rsidR="003D5FF0" w:rsidRPr="00155A48" w:rsidRDefault="003D5FF0" w:rsidP="00B238CE">
            <w:pPr>
              <w:widowControl/>
              <w:autoSpaceDE/>
              <w:autoSpaceDN/>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4"/>
                <w:szCs w:val="24"/>
                <w:rPrChange w:id="152" w:author="Dialog P Info" w:date="2025-09-08T13:47:00Z">
                  <w:rPr>
                    <w:rFonts w:ascii="Verdana" w:hAnsi="Verdana"/>
                    <w:i/>
                    <w:iCs/>
                  </w:rPr>
                </w:rPrChange>
              </w:rPr>
            </w:pPr>
            <w:r w:rsidRPr="00155A48">
              <w:rPr>
                <w:rFonts w:asciiTheme="minorHAnsi" w:hAnsiTheme="minorHAnsi" w:cstheme="minorHAnsi"/>
                <w:i/>
                <w:iCs/>
                <w:sz w:val="24"/>
                <w:szCs w:val="24"/>
                <w:rPrChange w:id="153" w:author="Dialog P Info" w:date="2025-09-08T13:47:00Z">
                  <w:rPr>
                    <w:rFonts w:ascii="Verdana" w:hAnsi="Verdana"/>
                    <w:i/>
                    <w:iCs/>
                  </w:rPr>
                </w:rPrChange>
              </w:rPr>
              <w:t>ODER:</w:t>
            </w:r>
          </w:p>
          <w:p w14:paraId="1478862C" w14:textId="6A44183C" w:rsidR="00FD1E42" w:rsidRPr="00155A48" w:rsidRDefault="003D5FF0" w:rsidP="00B238CE">
            <w:pPr>
              <w:pStyle w:val="Listenabsatz"/>
              <w:widowControl/>
              <w:numPr>
                <w:ilvl w:val="0"/>
                <w:numId w:val="10"/>
              </w:numPr>
              <w:autoSpaceDE/>
              <w:autoSpaceDN/>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Change w:id="154" w:author="Dialog P Info" w:date="2025-09-08T13:47:00Z">
                  <w:rPr>
                    <w:rFonts w:ascii="Verdana" w:hAnsi="Verdana"/>
                  </w:rPr>
                </w:rPrChange>
              </w:rPr>
            </w:pPr>
            <w:r w:rsidRPr="00155A48">
              <w:rPr>
                <w:rFonts w:asciiTheme="minorHAnsi" w:hAnsiTheme="minorHAnsi" w:cstheme="minorHAnsi"/>
                <w:sz w:val="24"/>
                <w:szCs w:val="24"/>
                <w:rPrChange w:id="155" w:author="Dialog P Info" w:date="2025-09-08T13:47:00Z">
                  <w:rPr>
                    <w:rFonts w:ascii="Verdana" w:hAnsi="Verdana"/>
                  </w:rPr>
                </w:rPrChange>
              </w:rPr>
              <w:t>d</w:t>
            </w:r>
            <w:r w:rsidR="00FD1E42" w:rsidRPr="00155A48">
              <w:rPr>
                <w:rFonts w:asciiTheme="minorHAnsi" w:hAnsiTheme="minorHAnsi" w:cstheme="minorHAnsi"/>
                <w:sz w:val="24"/>
                <w:szCs w:val="24"/>
                <w:rPrChange w:id="156" w:author="Dialog P Info" w:date="2025-09-08T13:47:00Z">
                  <w:rPr>
                    <w:rFonts w:ascii="Verdana" w:hAnsi="Verdana"/>
                  </w:rPr>
                </w:rPrChange>
              </w:rPr>
              <w:t>ie Behauptung, politische Vertretungen würden vordergründig für ihre eigenen Interessen arbeiten und die Bevölkerung hierfür nur instrumentalisieren, verkennt einerseits den Aspekt der zeitlich begrenzten Machtausübung aufgrund regelmäßig stattfindender Wahlen und andererseits die fortschreitende Bildung der Bevölkerung, die die Möglichkeiten der Manipulation ebenfalls begrenzt.</w:t>
            </w:r>
          </w:p>
          <w:p w14:paraId="6EBFFD47" w14:textId="77777777" w:rsidR="00FD1E42" w:rsidRPr="00155A48" w:rsidRDefault="00FD1E42" w:rsidP="00B238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4"/>
                <w:szCs w:val="24"/>
                <w:rPrChange w:id="157" w:author="Dialog P Info" w:date="2025-09-08T13:47:00Z">
                  <w:rPr>
                    <w:rFonts w:ascii="Verdana" w:hAnsi="Verdana"/>
                    <w:i/>
                    <w:iCs/>
                  </w:rPr>
                </w:rPrChange>
              </w:rPr>
            </w:pPr>
            <w:r w:rsidRPr="00155A48">
              <w:rPr>
                <w:rFonts w:asciiTheme="minorHAnsi" w:hAnsiTheme="minorHAnsi" w:cstheme="minorHAnsi"/>
                <w:i/>
                <w:iCs/>
                <w:sz w:val="24"/>
                <w:szCs w:val="24"/>
                <w:rPrChange w:id="158" w:author="Dialog P Info" w:date="2025-09-08T13:47:00Z">
                  <w:rPr>
                    <w:rFonts w:ascii="Verdana" w:hAnsi="Verdana"/>
                    <w:i/>
                    <w:iCs/>
                  </w:rPr>
                </w:rPrChange>
              </w:rPr>
              <w:t>ODER:</w:t>
            </w:r>
          </w:p>
          <w:p w14:paraId="474A251E" w14:textId="1ADA9EF8" w:rsidR="00FD1E42" w:rsidRPr="00155A48" w:rsidRDefault="003D5FF0" w:rsidP="00B238CE">
            <w:pPr>
              <w:pStyle w:val="Listenabsatz"/>
              <w:widowControl/>
              <w:numPr>
                <w:ilvl w:val="0"/>
                <w:numId w:val="10"/>
              </w:numPr>
              <w:autoSpaceDE/>
              <w:autoSpaceDN/>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Change w:id="159" w:author="Dialog P Info" w:date="2025-09-08T13:47:00Z">
                  <w:rPr>
                    <w:rFonts w:ascii="Verdana" w:hAnsi="Verdana"/>
                  </w:rPr>
                </w:rPrChange>
              </w:rPr>
            </w:pPr>
            <w:r w:rsidRPr="00155A48">
              <w:rPr>
                <w:rFonts w:asciiTheme="minorHAnsi" w:hAnsiTheme="minorHAnsi" w:cstheme="minorHAnsi"/>
                <w:sz w:val="24"/>
                <w:szCs w:val="24"/>
                <w:rPrChange w:id="160" w:author="Dialog P Info" w:date="2025-09-08T13:47:00Z">
                  <w:rPr>
                    <w:rFonts w:ascii="Verdana" w:hAnsi="Verdana"/>
                  </w:rPr>
                </w:rPrChange>
              </w:rPr>
              <w:t>d</w:t>
            </w:r>
            <w:r w:rsidR="00FD1E42" w:rsidRPr="00155A48">
              <w:rPr>
                <w:rFonts w:asciiTheme="minorHAnsi" w:hAnsiTheme="minorHAnsi" w:cstheme="minorHAnsi"/>
                <w:sz w:val="24"/>
                <w:szCs w:val="24"/>
                <w:rPrChange w:id="161" w:author="Dialog P Info" w:date="2025-09-08T13:47:00Z">
                  <w:rPr>
                    <w:rFonts w:ascii="Verdana" w:hAnsi="Verdana"/>
                  </w:rPr>
                </w:rPrChange>
              </w:rPr>
              <w:t>ie Idee der direkten Beteiligung der Bevölkerung an allen politischen Entscheidungen erscheint aufgrund der weiter zunehmenden Komplexität politischer Prozesse sowie des damit verbundenen organisatorisch-</w:t>
            </w:r>
            <w:proofErr w:type="spellStart"/>
            <w:r w:rsidR="00FD1E42" w:rsidRPr="00155A48">
              <w:rPr>
                <w:rFonts w:asciiTheme="minorHAnsi" w:hAnsiTheme="minorHAnsi" w:cstheme="minorHAnsi"/>
                <w:sz w:val="24"/>
                <w:szCs w:val="24"/>
                <w:rPrChange w:id="162" w:author="Dialog P Info" w:date="2025-09-08T13:47:00Z">
                  <w:rPr>
                    <w:rFonts w:ascii="Verdana" w:hAnsi="Verdana"/>
                  </w:rPr>
                </w:rPrChange>
              </w:rPr>
              <w:t>verwalterischen</w:t>
            </w:r>
            <w:proofErr w:type="spellEnd"/>
            <w:r w:rsidR="00FD1E42" w:rsidRPr="00155A48">
              <w:rPr>
                <w:rFonts w:asciiTheme="minorHAnsi" w:hAnsiTheme="minorHAnsi" w:cstheme="minorHAnsi"/>
                <w:sz w:val="24"/>
                <w:szCs w:val="24"/>
                <w:rPrChange w:id="163" w:author="Dialog P Info" w:date="2025-09-08T13:47:00Z">
                  <w:rPr>
                    <w:rFonts w:ascii="Verdana" w:hAnsi="Verdana"/>
                  </w:rPr>
                </w:rPrChange>
              </w:rPr>
              <w:t xml:space="preserve"> Aufwandes her nicht umsetzbar.</w:t>
            </w:r>
          </w:p>
        </w:tc>
        <w:tc>
          <w:tcPr>
            <w:tcW w:w="2037" w:type="dxa"/>
            <w:tcPrChange w:id="164" w:author="Dialog P Info" w:date="2025-09-08T13:33:00Z">
              <w:tcPr>
                <w:tcW w:w="1275" w:type="dxa"/>
              </w:tcPr>
            </w:tcPrChange>
          </w:tcPr>
          <w:p w14:paraId="027EC3BF" w14:textId="77777777" w:rsidR="00FD1E42" w:rsidRPr="00155A48" w:rsidRDefault="00FD1E42" w:rsidP="00B238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Change w:id="165" w:author="Dialog P Info" w:date="2025-09-08T13:47:00Z">
                  <w:rPr>
                    <w:rFonts w:ascii="Verdana" w:hAnsi="Verdana"/>
                  </w:rPr>
                </w:rPrChange>
              </w:rPr>
            </w:pPr>
            <w:r w:rsidRPr="00155A48">
              <w:rPr>
                <w:rFonts w:asciiTheme="minorHAnsi" w:hAnsiTheme="minorHAnsi" w:cstheme="minorHAnsi"/>
                <w:sz w:val="24"/>
                <w:szCs w:val="24"/>
                <w:rPrChange w:id="166" w:author="Dialog P Info" w:date="2025-09-08T13:47:00Z">
                  <w:rPr>
                    <w:rFonts w:ascii="Verdana" w:hAnsi="Verdana"/>
                  </w:rPr>
                </w:rPrChange>
              </w:rPr>
              <w:t>6</w:t>
            </w:r>
          </w:p>
        </w:tc>
        <w:tc>
          <w:tcPr>
            <w:tcW w:w="2014" w:type="dxa"/>
            <w:tcPrChange w:id="167" w:author="Dialog P Info" w:date="2025-09-08T13:33:00Z">
              <w:tcPr>
                <w:tcW w:w="1129" w:type="dxa"/>
              </w:tcPr>
            </w:tcPrChange>
          </w:tcPr>
          <w:p w14:paraId="542833AD" w14:textId="77777777" w:rsidR="00FD1E42" w:rsidRPr="00155A48" w:rsidRDefault="00FD1E42" w:rsidP="00B238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Change w:id="168" w:author="Dialog P Info" w:date="2025-09-08T13:47:00Z">
                  <w:rPr>
                    <w:rFonts w:ascii="Verdana" w:hAnsi="Verdana"/>
                  </w:rPr>
                </w:rPrChange>
              </w:rPr>
            </w:pPr>
          </w:p>
        </w:tc>
      </w:tr>
      <w:tr w:rsidR="00FD1E42" w:rsidRPr="00155A48" w14:paraId="50172937" w14:textId="77777777" w:rsidTr="00276B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7" w:type="dxa"/>
            <w:tcPrChange w:id="169" w:author="Dialog P Info" w:date="2025-09-08T13:33:00Z">
              <w:tcPr>
                <w:tcW w:w="421" w:type="dxa"/>
              </w:tcPr>
            </w:tcPrChange>
          </w:tcPr>
          <w:p w14:paraId="0B30DB14" w14:textId="77777777" w:rsidR="00FD1E42" w:rsidRPr="00155A48" w:rsidRDefault="00FD1E42" w:rsidP="00B238CE">
            <w:pPr>
              <w:cnfStyle w:val="001000100000" w:firstRow="0" w:lastRow="0" w:firstColumn="1" w:lastColumn="0" w:oddVBand="0" w:evenVBand="0" w:oddHBand="1" w:evenHBand="0" w:firstRowFirstColumn="0" w:firstRowLastColumn="0" w:lastRowFirstColumn="0" w:lastRowLastColumn="0"/>
              <w:rPr>
                <w:rFonts w:asciiTheme="minorHAnsi" w:hAnsiTheme="minorHAnsi" w:cstheme="minorHAnsi"/>
                <w:b w:val="0"/>
                <w:bCs w:val="0"/>
                <w:sz w:val="24"/>
                <w:szCs w:val="24"/>
                <w:rPrChange w:id="170" w:author="Dialog P Info" w:date="2025-09-08T13:47:00Z">
                  <w:rPr>
                    <w:rFonts w:ascii="Verdana" w:hAnsi="Verdana"/>
                    <w:b w:val="0"/>
                    <w:bCs w:val="0"/>
                  </w:rPr>
                </w:rPrChange>
              </w:rPr>
            </w:pPr>
            <w:r w:rsidRPr="00155A48">
              <w:rPr>
                <w:rFonts w:asciiTheme="minorHAnsi" w:hAnsiTheme="minorHAnsi" w:cstheme="minorHAnsi"/>
                <w:sz w:val="24"/>
                <w:szCs w:val="24"/>
                <w:rPrChange w:id="171" w:author="Dialog P Info" w:date="2025-09-08T13:47:00Z">
                  <w:rPr>
                    <w:rFonts w:ascii="Verdana" w:hAnsi="Verdana"/>
                  </w:rPr>
                </w:rPrChange>
              </w:rPr>
              <w:t>3</w:t>
            </w:r>
          </w:p>
        </w:tc>
        <w:tc>
          <w:tcPr>
            <w:tcW w:w="6472" w:type="dxa"/>
            <w:tcPrChange w:id="172" w:author="Dialog P Info" w:date="2025-09-08T13:33:00Z">
              <w:tcPr>
                <w:tcW w:w="6237" w:type="dxa"/>
              </w:tcPr>
            </w:tcPrChange>
          </w:tcPr>
          <w:p w14:paraId="6C5137C6" w14:textId="37CCEF9D" w:rsidR="00FD1E42" w:rsidRPr="00155A48" w:rsidRDefault="00B238CE" w:rsidP="00B238CE">
            <w:pPr>
              <w:pStyle w:val="Standard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Change w:id="173" w:author="Dialog P Info" w:date="2025-09-08T13:47:00Z">
                  <w:rPr>
                    <w:rFonts w:ascii="Verdana" w:hAnsi="Verdana"/>
                    <w:sz w:val="22"/>
                    <w:szCs w:val="22"/>
                  </w:rPr>
                </w:rPrChange>
              </w:rPr>
            </w:pPr>
            <w:r w:rsidRPr="00155A48">
              <w:rPr>
                <w:rFonts w:asciiTheme="minorHAnsi" w:eastAsia="+mn-ea" w:hAnsiTheme="minorHAnsi" w:cstheme="minorHAnsi"/>
                <w:b/>
                <w:bCs/>
                <w:color w:val="000000"/>
                <w:kern w:val="24"/>
                <w:rPrChange w:id="174" w:author="Dialog P Info" w:date="2025-09-08T13:47:00Z">
                  <w:rPr>
                    <w:rFonts w:ascii="Verdana" w:eastAsia="+mn-ea" w:hAnsi="Verdana" w:cs="+mn-cs"/>
                    <w:b/>
                    <w:bCs/>
                    <w:color w:val="000000"/>
                    <w:kern w:val="24"/>
                    <w:sz w:val="22"/>
                    <w:szCs w:val="22"/>
                  </w:rPr>
                </w:rPrChange>
              </w:rPr>
              <w:t>b</w:t>
            </w:r>
            <w:r w:rsidR="00FD1E42" w:rsidRPr="00155A48">
              <w:rPr>
                <w:rFonts w:asciiTheme="minorHAnsi" w:eastAsia="+mn-ea" w:hAnsiTheme="minorHAnsi" w:cstheme="minorHAnsi"/>
                <w:b/>
                <w:bCs/>
                <w:color w:val="000000"/>
                <w:kern w:val="24"/>
                <w:rPrChange w:id="175" w:author="Dialog P Info" w:date="2025-09-08T13:47:00Z">
                  <w:rPr>
                    <w:rFonts w:ascii="Verdana" w:eastAsia="+mn-ea" w:hAnsi="Verdana" w:cs="+mn-cs"/>
                    <w:b/>
                    <w:bCs/>
                    <w:color w:val="000000"/>
                    <w:kern w:val="24"/>
                    <w:sz w:val="22"/>
                    <w:szCs w:val="22"/>
                  </w:rPr>
                </w:rPrChange>
              </w:rPr>
              <w:t xml:space="preserve">ezieht sich </w:t>
            </w:r>
            <w:r w:rsidR="00FD1E42" w:rsidRPr="00155A48">
              <w:rPr>
                <w:rFonts w:asciiTheme="minorHAnsi" w:eastAsia="+mn-ea" w:hAnsiTheme="minorHAnsi" w:cstheme="minorHAnsi"/>
                <w:color w:val="000000"/>
                <w:kern w:val="24"/>
                <w:rPrChange w:id="176" w:author="Dialog P Info" w:date="2025-09-08T13:47:00Z">
                  <w:rPr>
                    <w:rFonts w:ascii="Verdana" w:eastAsia="+mn-ea" w:hAnsi="Verdana" w:cs="+mn-cs"/>
                    <w:color w:val="000000"/>
                    <w:kern w:val="24"/>
                    <w:sz w:val="22"/>
                    <w:szCs w:val="22"/>
                  </w:rPr>
                </w:rPrChange>
              </w:rPr>
              <w:t xml:space="preserve">auf einen weiteren Aspekt der Rede von </w:t>
            </w:r>
            <w:r w:rsidRPr="00155A48">
              <w:rPr>
                <w:rFonts w:asciiTheme="minorHAnsi" w:eastAsia="+mn-ea" w:hAnsiTheme="minorHAnsi" w:cstheme="minorHAnsi"/>
                <w:color w:val="000000"/>
                <w:kern w:val="24"/>
                <w:rPrChange w:id="177" w:author="Dialog P Info" w:date="2025-09-08T13:47:00Z">
                  <w:rPr>
                    <w:rFonts w:ascii="Verdana" w:eastAsia="+mn-ea" w:hAnsi="Verdana" w:cs="+mn-cs"/>
                    <w:color w:val="000000"/>
                    <w:kern w:val="24"/>
                    <w:sz w:val="22"/>
                    <w:szCs w:val="22"/>
                  </w:rPr>
                </w:rPrChange>
              </w:rPr>
              <w:t>Rousseau</w:t>
            </w:r>
            <w:r w:rsidR="00FD1E42" w:rsidRPr="00155A48">
              <w:rPr>
                <w:rFonts w:asciiTheme="minorHAnsi" w:eastAsia="+mn-ea" w:hAnsiTheme="minorHAnsi" w:cstheme="minorHAnsi"/>
                <w:color w:val="000000"/>
                <w:kern w:val="24"/>
                <w:rPrChange w:id="178" w:author="Dialog P Info" w:date="2025-09-08T13:47:00Z">
                  <w:rPr>
                    <w:rFonts w:ascii="Verdana" w:eastAsia="+mn-ea" w:hAnsi="Verdana" w:cs="+mn-cs"/>
                    <w:color w:val="000000"/>
                    <w:kern w:val="24"/>
                    <w:sz w:val="22"/>
                    <w:szCs w:val="22"/>
                  </w:rPr>
                </w:rPrChange>
              </w:rPr>
              <w:t>. Beispiele siehe oben.</w:t>
            </w:r>
          </w:p>
        </w:tc>
        <w:tc>
          <w:tcPr>
            <w:tcW w:w="2037" w:type="dxa"/>
            <w:tcPrChange w:id="179" w:author="Dialog P Info" w:date="2025-09-08T13:33:00Z">
              <w:tcPr>
                <w:tcW w:w="1275" w:type="dxa"/>
              </w:tcPr>
            </w:tcPrChange>
          </w:tcPr>
          <w:p w14:paraId="02D598E6" w14:textId="77777777" w:rsidR="00FD1E42" w:rsidRPr="00155A48" w:rsidRDefault="00FD1E42" w:rsidP="00B238C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Change w:id="180" w:author="Dialog P Info" w:date="2025-09-08T13:47:00Z">
                  <w:rPr>
                    <w:rFonts w:ascii="Verdana" w:hAnsi="Verdana"/>
                  </w:rPr>
                </w:rPrChange>
              </w:rPr>
            </w:pPr>
            <w:r w:rsidRPr="00155A48">
              <w:rPr>
                <w:rFonts w:asciiTheme="minorHAnsi" w:hAnsiTheme="minorHAnsi" w:cstheme="minorHAnsi"/>
                <w:sz w:val="24"/>
                <w:szCs w:val="24"/>
                <w:rPrChange w:id="181" w:author="Dialog P Info" w:date="2025-09-08T13:47:00Z">
                  <w:rPr>
                    <w:rFonts w:ascii="Verdana" w:hAnsi="Verdana"/>
                  </w:rPr>
                </w:rPrChange>
              </w:rPr>
              <w:t>6</w:t>
            </w:r>
          </w:p>
        </w:tc>
        <w:tc>
          <w:tcPr>
            <w:tcW w:w="2014" w:type="dxa"/>
            <w:tcPrChange w:id="182" w:author="Dialog P Info" w:date="2025-09-08T13:33:00Z">
              <w:tcPr>
                <w:tcW w:w="1129" w:type="dxa"/>
              </w:tcPr>
            </w:tcPrChange>
          </w:tcPr>
          <w:p w14:paraId="57576DAB" w14:textId="77777777" w:rsidR="00FD1E42" w:rsidRPr="00155A48" w:rsidRDefault="00FD1E42" w:rsidP="00B238C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Change w:id="183" w:author="Dialog P Info" w:date="2025-09-08T13:47:00Z">
                  <w:rPr>
                    <w:rFonts w:ascii="Verdana" w:hAnsi="Verdana"/>
                  </w:rPr>
                </w:rPrChange>
              </w:rPr>
            </w:pPr>
          </w:p>
        </w:tc>
      </w:tr>
      <w:tr w:rsidR="00FD1E42" w:rsidRPr="00155A48" w14:paraId="1AC0B32B" w14:textId="77777777" w:rsidTr="00276B5C">
        <w:tc>
          <w:tcPr>
            <w:cnfStyle w:val="001000000000" w:firstRow="0" w:lastRow="0" w:firstColumn="1" w:lastColumn="0" w:oddVBand="0" w:evenVBand="0" w:oddHBand="0" w:evenHBand="0" w:firstRowFirstColumn="0" w:firstRowLastColumn="0" w:lastRowFirstColumn="0" w:lastRowLastColumn="0"/>
            <w:tcW w:w="417" w:type="dxa"/>
            <w:tcPrChange w:id="184" w:author="Dialog P Info" w:date="2025-09-08T13:33:00Z">
              <w:tcPr>
                <w:tcW w:w="421" w:type="dxa"/>
              </w:tcPr>
            </w:tcPrChange>
          </w:tcPr>
          <w:p w14:paraId="239509A2" w14:textId="77777777" w:rsidR="00FD1E42" w:rsidRPr="00155A48" w:rsidRDefault="00FD1E42" w:rsidP="00B238CE">
            <w:pPr>
              <w:rPr>
                <w:rFonts w:asciiTheme="minorHAnsi" w:hAnsiTheme="minorHAnsi" w:cstheme="minorHAnsi"/>
                <w:b w:val="0"/>
                <w:bCs w:val="0"/>
                <w:rPrChange w:id="185" w:author="Dialog P Info" w:date="2025-09-08T13:47:00Z">
                  <w:rPr>
                    <w:rFonts w:ascii="Verdana" w:hAnsi="Verdana"/>
                    <w:b w:val="0"/>
                    <w:bCs w:val="0"/>
                  </w:rPr>
                </w:rPrChange>
              </w:rPr>
            </w:pPr>
            <w:r w:rsidRPr="00155A48">
              <w:rPr>
                <w:rFonts w:asciiTheme="minorHAnsi" w:hAnsiTheme="minorHAnsi" w:cstheme="minorHAnsi"/>
                <w:rPrChange w:id="186" w:author="Dialog P Info" w:date="2025-09-08T13:47:00Z">
                  <w:rPr>
                    <w:rFonts w:ascii="Verdana" w:hAnsi="Verdana"/>
                  </w:rPr>
                </w:rPrChange>
              </w:rPr>
              <w:t>4</w:t>
            </w:r>
          </w:p>
        </w:tc>
        <w:tc>
          <w:tcPr>
            <w:tcW w:w="6472" w:type="dxa"/>
            <w:tcPrChange w:id="187" w:author="Dialog P Info" w:date="2025-09-08T13:33:00Z">
              <w:tcPr>
                <w:tcW w:w="6237" w:type="dxa"/>
              </w:tcPr>
            </w:tcPrChange>
          </w:tcPr>
          <w:p w14:paraId="279F5FD9" w14:textId="1ACAA501" w:rsidR="00FD1E42" w:rsidRPr="00155A48" w:rsidRDefault="00B238CE" w:rsidP="00B238CE">
            <w:pPr>
              <w:pStyle w:val="Standard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color w:val="000000"/>
                <w:kern w:val="24"/>
                <w:rPrChange w:id="188" w:author="Dialog P Info" w:date="2025-09-08T13:47:00Z">
                  <w:rPr>
                    <w:rFonts w:ascii="Verdana" w:eastAsia="+mn-ea" w:hAnsi="Verdana" w:cs="+mn-cs"/>
                    <w:color w:val="000000"/>
                    <w:kern w:val="24"/>
                    <w:sz w:val="22"/>
                    <w:szCs w:val="22"/>
                  </w:rPr>
                </w:rPrChange>
              </w:rPr>
            </w:pPr>
            <w:r w:rsidRPr="00155A48">
              <w:rPr>
                <w:rFonts w:asciiTheme="minorHAnsi" w:eastAsia="+mn-ea" w:hAnsiTheme="minorHAnsi" w:cstheme="minorHAnsi"/>
                <w:color w:val="000000"/>
                <w:kern w:val="24"/>
                <w:rPrChange w:id="189" w:author="Dialog P Info" w:date="2025-09-08T13:47:00Z">
                  <w:rPr>
                    <w:rFonts w:ascii="Verdana" w:eastAsia="+mn-ea" w:hAnsi="Verdana" w:cs="+mn-cs"/>
                    <w:color w:val="000000"/>
                    <w:kern w:val="24"/>
                    <w:sz w:val="22"/>
                    <w:szCs w:val="22"/>
                  </w:rPr>
                </w:rPrChange>
              </w:rPr>
              <w:t>b</w:t>
            </w:r>
            <w:r w:rsidR="00FD1E42" w:rsidRPr="00155A48">
              <w:rPr>
                <w:rFonts w:asciiTheme="minorHAnsi" w:eastAsia="+mn-ea" w:hAnsiTheme="minorHAnsi" w:cstheme="minorHAnsi"/>
                <w:color w:val="000000"/>
                <w:kern w:val="24"/>
                <w:rPrChange w:id="190" w:author="Dialog P Info" w:date="2025-09-08T13:47:00Z">
                  <w:rPr>
                    <w:rFonts w:ascii="Verdana" w:eastAsia="+mn-ea" w:hAnsi="Verdana" w:cs="+mn-cs"/>
                    <w:color w:val="000000"/>
                    <w:kern w:val="24"/>
                    <w:sz w:val="22"/>
                    <w:szCs w:val="22"/>
                  </w:rPr>
                </w:rPrChange>
              </w:rPr>
              <w:t xml:space="preserve">ringt einen </w:t>
            </w:r>
            <w:r w:rsidR="00FD1E42" w:rsidRPr="00155A48">
              <w:rPr>
                <w:rFonts w:asciiTheme="minorHAnsi" w:eastAsia="+mn-ea" w:hAnsiTheme="minorHAnsi" w:cstheme="minorHAnsi"/>
                <w:b/>
                <w:bCs/>
                <w:color w:val="000000"/>
                <w:kern w:val="24"/>
                <w:rPrChange w:id="191" w:author="Dialog P Info" w:date="2025-09-08T13:47:00Z">
                  <w:rPr>
                    <w:rFonts w:ascii="Verdana" w:eastAsia="+mn-ea" w:hAnsi="Verdana" w:cs="+mn-cs"/>
                    <w:b/>
                    <w:bCs/>
                    <w:color w:val="000000"/>
                    <w:kern w:val="24"/>
                    <w:sz w:val="22"/>
                    <w:szCs w:val="22"/>
                  </w:rPr>
                </w:rPrChange>
              </w:rPr>
              <w:t>eigenen Vorschlag</w:t>
            </w:r>
            <w:r w:rsidR="00FD1E42" w:rsidRPr="00155A48">
              <w:rPr>
                <w:rFonts w:asciiTheme="minorHAnsi" w:eastAsia="+mn-ea" w:hAnsiTheme="minorHAnsi" w:cstheme="minorHAnsi"/>
                <w:color w:val="000000"/>
                <w:kern w:val="24"/>
                <w:rPrChange w:id="192" w:author="Dialog P Info" w:date="2025-09-08T13:47:00Z">
                  <w:rPr>
                    <w:rFonts w:ascii="Verdana" w:eastAsia="+mn-ea" w:hAnsi="Verdana" w:cs="+mn-cs"/>
                    <w:color w:val="000000"/>
                    <w:kern w:val="24"/>
                    <w:sz w:val="22"/>
                    <w:szCs w:val="22"/>
                  </w:rPr>
                </w:rPrChange>
              </w:rPr>
              <w:t xml:space="preserve"> zur konkreten Gestaltung der repräsentativen Demokratie ein</w:t>
            </w:r>
            <w:r w:rsidRPr="00155A48">
              <w:rPr>
                <w:rFonts w:asciiTheme="minorHAnsi" w:eastAsia="+mn-ea" w:hAnsiTheme="minorHAnsi" w:cstheme="minorHAnsi"/>
                <w:color w:val="000000"/>
                <w:kern w:val="24"/>
                <w:rPrChange w:id="193" w:author="Dialog P Info" w:date="2025-09-08T13:47:00Z">
                  <w:rPr>
                    <w:rFonts w:ascii="Verdana" w:eastAsia="+mn-ea" w:hAnsi="Verdana" w:cs="+mn-cs"/>
                    <w:color w:val="000000"/>
                    <w:kern w:val="24"/>
                    <w:sz w:val="22"/>
                    <w:szCs w:val="22"/>
                  </w:rPr>
                </w:rPrChange>
              </w:rPr>
              <w:t>:</w:t>
            </w:r>
          </w:p>
          <w:p w14:paraId="282CD310" w14:textId="77777777" w:rsidR="00FD1E42" w:rsidRPr="00155A48" w:rsidRDefault="00FD1E42" w:rsidP="00B238CE">
            <w:pPr>
              <w:pStyle w:val="StandardWeb"/>
              <w:numPr>
                <w:ilvl w:val="0"/>
                <w:numId w:val="10"/>
              </w:numPr>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color w:val="000000"/>
                <w:kern w:val="24"/>
                <w:rPrChange w:id="194" w:author="Dialog P Info" w:date="2025-09-08T13:47:00Z">
                  <w:rPr>
                    <w:rFonts w:ascii="Verdana" w:eastAsia="+mn-ea" w:hAnsi="Verdana" w:cs="+mn-cs"/>
                    <w:color w:val="000000"/>
                    <w:kern w:val="24"/>
                    <w:sz w:val="22"/>
                    <w:szCs w:val="22"/>
                  </w:rPr>
                </w:rPrChange>
              </w:rPr>
            </w:pPr>
            <w:r w:rsidRPr="00155A48">
              <w:rPr>
                <w:rFonts w:asciiTheme="minorHAnsi" w:eastAsia="+mn-ea" w:hAnsiTheme="minorHAnsi" w:cstheme="minorHAnsi"/>
                <w:i/>
                <w:iCs/>
                <w:color w:val="000000"/>
                <w:kern w:val="24"/>
                <w:rPrChange w:id="195" w:author="Dialog P Info" w:date="2025-09-08T13:47:00Z">
                  <w:rPr>
                    <w:rFonts w:ascii="Verdana" w:eastAsia="+mn-ea" w:hAnsi="Verdana" w:cs="+mn-cs"/>
                    <w:i/>
                    <w:iCs/>
                    <w:color w:val="000000"/>
                    <w:kern w:val="24"/>
                    <w:sz w:val="22"/>
                    <w:szCs w:val="22"/>
                  </w:rPr>
                </w:rPrChange>
              </w:rPr>
              <w:lastRenderedPageBreak/>
              <w:t>Entwicklung eines eigenen Vorschlags, z.B.:</w:t>
            </w:r>
            <w:r w:rsidRPr="00155A48">
              <w:rPr>
                <w:rFonts w:asciiTheme="minorHAnsi" w:eastAsia="+mn-ea" w:hAnsiTheme="minorHAnsi" w:cstheme="minorHAnsi"/>
                <w:color w:val="000000"/>
                <w:kern w:val="24"/>
                <w:rPrChange w:id="196" w:author="Dialog P Info" w:date="2025-09-08T13:47:00Z">
                  <w:rPr>
                    <w:rFonts w:ascii="Verdana" w:eastAsia="+mn-ea" w:hAnsi="Verdana" w:cs="+mn-cs"/>
                    <w:color w:val="000000"/>
                    <w:kern w:val="24"/>
                    <w:sz w:val="22"/>
                    <w:szCs w:val="22"/>
                  </w:rPr>
                </w:rPrChange>
              </w:rPr>
              <w:t xml:space="preserve"> Wichtig erscheint eine enge Bindung zwischen repräsentierter Bevölkerung und Repräsentantinnen und Repräsentanten, um die konkreten Bedürfnisse, Wünsche und Vorstellungen der Bevölkerung zu kennen. Dieser Kontakt könnte z.B. mithilfe von Bürgersprechstunden, Bürgerforen oder Bürgerräten hergestellt werden.</w:t>
            </w:r>
          </w:p>
          <w:p w14:paraId="5AA9CE60" w14:textId="77777777" w:rsidR="00FD1E42" w:rsidRPr="00155A48" w:rsidRDefault="00FD1E42" w:rsidP="00B238CE">
            <w:pPr>
              <w:pStyle w:val="StandardWeb"/>
              <w:numPr>
                <w:ilvl w:val="0"/>
                <w:numId w:val="10"/>
              </w:numPr>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color w:val="000000"/>
                <w:kern w:val="24"/>
                <w:rPrChange w:id="197" w:author="Dialog P Info" w:date="2025-09-08T13:47:00Z">
                  <w:rPr>
                    <w:rFonts w:ascii="Verdana" w:eastAsia="+mn-ea" w:hAnsi="Verdana" w:cs="+mn-cs"/>
                    <w:color w:val="000000"/>
                    <w:kern w:val="24"/>
                    <w:sz w:val="22"/>
                    <w:szCs w:val="22"/>
                  </w:rPr>
                </w:rPrChange>
              </w:rPr>
            </w:pPr>
            <w:r w:rsidRPr="00155A48">
              <w:rPr>
                <w:rFonts w:asciiTheme="minorHAnsi" w:eastAsia="+mn-ea" w:hAnsiTheme="minorHAnsi" w:cstheme="minorHAnsi"/>
                <w:i/>
                <w:iCs/>
                <w:color w:val="000000"/>
                <w:kern w:val="24"/>
                <w:rPrChange w:id="198" w:author="Dialog P Info" w:date="2025-09-08T13:47:00Z">
                  <w:rPr>
                    <w:rFonts w:ascii="Verdana" w:eastAsia="+mn-ea" w:hAnsi="Verdana" w:cs="+mn-cs"/>
                    <w:i/>
                    <w:iCs/>
                    <w:color w:val="000000"/>
                    <w:kern w:val="24"/>
                    <w:sz w:val="22"/>
                    <w:szCs w:val="22"/>
                  </w:rPr>
                </w:rPrChange>
              </w:rPr>
              <w:t>Nähere Begründung, z.B.:</w:t>
            </w:r>
            <w:r w:rsidRPr="00155A48">
              <w:rPr>
                <w:rFonts w:asciiTheme="minorHAnsi" w:eastAsia="+mn-ea" w:hAnsiTheme="minorHAnsi" w:cstheme="minorHAnsi"/>
                <w:color w:val="000000"/>
                <w:kern w:val="24"/>
                <w:rPrChange w:id="199" w:author="Dialog P Info" w:date="2025-09-08T13:47:00Z">
                  <w:rPr>
                    <w:rFonts w:ascii="Verdana" w:eastAsia="+mn-ea" w:hAnsi="Verdana" w:cs="+mn-cs"/>
                    <w:color w:val="000000"/>
                    <w:kern w:val="24"/>
                    <w:sz w:val="22"/>
                    <w:szCs w:val="22"/>
                  </w:rPr>
                </w:rPrChange>
              </w:rPr>
              <w:t xml:space="preserve"> Die verschiedenen Formate würden den Bürgerinnen und Bürgern die Möglichkeit geben, eigene Ideen – ggf. in Zusammenarbeit mit den Repräsentantinnen und Repräsentanten – zu entwickeln und den Repräsentantinnen und Repräsentanten gleichzeitig die Möglichkeit der inhaltlichen Rückkoppelung mit der Bevölkerung bieten. Damit könnte einer möglichen Entfremdung zwischen der Bevölkerung und den Repräsentantinnen und Repräsentanten entgegengewirkt werden.</w:t>
            </w:r>
          </w:p>
        </w:tc>
        <w:tc>
          <w:tcPr>
            <w:tcW w:w="2037" w:type="dxa"/>
            <w:tcPrChange w:id="200" w:author="Dialog P Info" w:date="2025-09-08T13:33:00Z">
              <w:tcPr>
                <w:tcW w:w="1275" w:type="dxa"/>
              </w:tcPr>
            </w:tcPrChange>
          </w:tcPr>
          <w:p w14:paraId="3F5F103E" w14:textId="77777777" w:rsidR="00FD1E42" w:rsidRPr="00155A48" w:rsidRDefault="00FD1E42" w:rsidP="00B238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Change w:id="201" w:author="Dialog P Info" w:date="2025-09-08T13:47:00Z">
                  <w:rPr>
                    <w:rFonts w:ascii="Verdana" w:hAnsi="Verdana"/>
                  </w:rPr>
                </w:rPrChange>
              </w:rPr>
            </w:pPr>
            <w:r w:rsidRPr="00155A48">
              <w:rPr>
                <w:rFonts w:asciiTheme="minorHAnsi" w:hAnsiTheme="minorHAnsi" w:cstheme="minorHAnsi"/>
                <w:sz w:val="24"/>
                <w:szCs w:val="24"/>
                <w:rPrChange w:id="202" w:author="Dialog P Info" w:date="2025-09-08T13:47:00Z">
                  <w:rPr>
                    <w:rFonts w:ascii="Verdana" w:hAnsi="Verdana"/>
                  </w:rPr>
                </w:rPrChange>
              </w:rPr>
              <w:lastRenderedPageBreak/>
              <w:t>6</w:t>
            </w:r>
          </w:p>
        </w:tc>
        <w:tc>
          <w:tcPr>
            <w:tcW w:w="2014" w:type="dxa"/>
            <w:tcPrChange w:id="203" w:author="Dialog P Info" w:date="2025-09-08T13:33:00Z">
              <w:tcPr>
                <w:tcW w:w="1129" w:type="dxa"/>
              </w:tcPr>
            </w:tcPrChange>
          </w:tcPr>
          <w:p w14:paraId="3CFEEC6C" w14:textId="77777777" w:rsidR="00FD1E42" w:rsidRPr="00155A48" w:rsidRDefault="00FD1E42" w:rsidP="00B238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Change w:id="204" w:author="Dialog P Info" w:date="2025-09-08T13:47:00Z">
                  <w:rPr>
                    <w:rFonts w:ascii="Verdana" w:hAnsi="Verdana"/>
                  </w:rPr>
                </w:rPrChange>
              </w:rPr>
            </w:pPr>
          </w:p>
        </w:tc>
      </w:tr>
      <w:tr w:rsidR="00FD1E42" w:rsidRPr="00155A48" w14:paraId="304871A4" w14:textId="77777777" w:rsidTr="00276B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7" w:type="dxa"/>
            <w:tcPrChange w:id="205" w:author="Dialog P Info" w:date="2025-09-08T13:33:00Z">
              <w:tcPr>
                <w:tcW w:w="421" w:type="dxa"/>
              </w:tcPr>
            </w:tcPrChange>
          </w:tcPr>
          <w:p w14:paraId="6DA63A7B" w14:textId="77777777" w:rsidR="00FD1E42" w:rsidRPr="00155A48" w:rsidRDefault="00FD1E42" w:rsidP="00B238CE">
            <w:pPr>
              <w:cnfStyle w:val="001000100000" w:firstRow="0" w:lastRow="0" w:firstColumn="1" w:lastColumn="0" w:oddVBand="0" w:evenVBand="0" w:oddHBand="1" w:evenHBand="0" w:firstRowFirstColumn="0" w:firstRowLastColumn="0" w:lastRowFirstColumn="0" w:lastRowLastColumn="0"/>
              <w:rPr>
                <w:rFonts w:asciiTheme="minorHAnsi" w:hAnsiTheme="minorHAnsi" w:cstheme="minorHAnsi"/>
                <w:b w:val="0"/>
                <w:bCs w:val="0"/>
                <w:rPrChange w:id="206" w:author="Dialog P Info" w:date="2025-09-08T13:47:00Z">
                  <w:rPr>
                    <w:rFonts w:ascii="Verdana" w:hAnsi="Verdana"/>
                    <w:b w:val="0"/>
                    <w:bCs w:val="0"/>
                  </w:rPr>
                </w:rPrChange>
              </w:rPr>
            </w:pPr>
            <w:r w:rsidRPr="00155A48">
              <w:rPr>
                <w:rFonts w:asciiTheme="minorHAnsi" w:hAnsiTheme="minorHAnsi" w:cstheme="minorHAnsi"/>
                <w:rPrChange w:id="207" w:author="Dialog P Info" w:date="2025-09-08T13:47:00Z">
                  <w:rPr>
                    <w:rFonts w:ascii="Verdana" w:hAnsi="Verdana"/>
                  </w:rPr>
                </w:rPrChange>
              </w:rPr>
              <w:t>5</w:t>
            </w:r>
          </w:p>
        </w:tc>
        <w:tc>
          <w:tcPr>
            <w:tcW w:w="6472" w:type="dxa"/>
            <w:tcPrChange w:id="208" w:author="Dialog P Info" w:date="2025-09-08T13:33:00Z">
              <w:tcPr>
                <w:tcW w:w="6237" w:type="dxa"/>
              </w:tcPr>
            </w:tcPrChange>
          </w:tcPr>
          <w:p w14:paraId="1D1E73ED" w14:textId="1913F399" w:rsidR="00FD1E42" w:rsidRPr="00155A48" w:rsidRDefault="00B238CE" w:rsidP="00B238CE">
            <w:pPr>
              <w:pStyle w:val="Standard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Theme="minorHAnsi" w:eastAsia="+mn-ea" w:hAnsiTheme="minorHAnsi" w:cstheme="minorHAnsi"/>
                <w:color w:val="000000"/>
                <w:kern w:val="24"/>
                <w:rPrChange w:id="209" w:author="Dialog P Info" w:date="2025-09-08T13:47:00Z">
                  <w:rPr>
                    <w:rFonts w:ascii="Verdana" w:eastAsia="+mn-ea" w:hAnsi="Verdana" w:cs="+mn-cs"/>
                    <w:color w:val="000000"/>
                    <w:kern w:val="24"/>
                    <w:sz w:val="22"/>
                    <w:szCs w:val="22"/>
                  </w:rPr>
                </w:rPrChange>
              </w:rPr>
            </w:pPr>
            <w:r w:rsidRPr="00155A48">
              <w:rPr>
                <w:rFonts w:asciiTheme="minorHAnsi" w:eastAsia="+mn-ea" w:hAnsiTheme="minorHAnsi" w:cstheme="minorHAnsi"/>
                <w:color w:val="000000"/>
                <w:kern w:val="24"/>
                <w:rPrChange w:id="210" w:author="Dialog P Info" w:date="2025-09-08T13:47:00Z">
                  <w:rPr>
                    <w:rFonts w:ascii="Verdana" w:eastAsia="+mn-ea" w:hAnsi="Verdana" w:cs="+mn-cs"/>
                    <w:color w:val="000000"/>
                    <w:kern w:val="24"/>
                    <w:sz w:val="22"/>
                    <w:szCs w:val="22"/>
                  </w:rPr>
                </w:rPrChange>
              </w:rPr>
              <w:t>v</w:t>
            </w:r>
            <w:r w:rsidR="00FD1E42" w:rsidRPr="00155A48">
              <w:rPr>
                <w:rFonts w:asciiTheme="minorHAnsi" w:eastAsia="+mn-ea" w:hAnsiTheme="minorHAnsi" w:cstheme="minorHAnsi"/>
                <w:color w:val="000000"/>
                <w:kern w:val="24"/>
                <w:rPrChange w:id="211" w:author="Dialog P Info" w:date="2025-09-08T13:47:00Z">
                  <w:rPr>
                    <w:rFonts w:ascii="Verdana" w:eastAsia="+mn-ea" w:hAnsi="Verdana" w:cs="+mn-cs"/>
                    <w:color w:val="000000"/>
                    <w:kern w:val="24"/>
                    <w:sz w:val="22"/>
                    <w:szCs w:val="22"/>
                  </w:rPr>
                </w:rPrChange>
              </w:rPr>
              <w:t xml:space="preserve">erfolgt mit dem gesamten Redebeitrag klar erkennbar die </w:t>
            </w:r>
            <w:r w:rsidR="00FD1E42" w:rsidRPr="00155A48">
              <w:rPr>
                <w:rFonts w:asciiTheme="minorHAnsi" w:eastAsia="+mn-ea" w:hAnsiTheme="minorHAnsi" w:cstheme="minorHAnsi"/>
                <w:b/>
                <w:bCs/>
                <w:color w:val="000000"/>
                <w:kern w:val="24"/>
                <w:rPrChange w:id="212" w:author="Dialog P Info" w:date="2025-09-08T13:47:00Z">
                  <w:rPr>
                    <w:rFonts w:ascii="Verdana" w:eastAsia="+mn-ea" w:hAnsi="Verdana" w:cs="+mn-cs"/>
                    <w:b/>
                    <w:bCs/>
                    <w:color w:val="000000"/>
                    <w:kern w:val="24"/>
                    <w:sz w:val="22"/>
                    <w:szCs w:val="22"/>
                  </w:rPr>
                </w:rPrChange>
              </w:rPr>
              <w:t>Intention</w:t>
            </w:r>
            <w:r w:rsidR="00FD1E42" w:rsidRPr="00155A48">
              <w:rPr>
                <w:rFonts w:asciiTheme="minorHAnsi" w:eastAsia="+mn-ea" w:hAnsiTheme="minorHAnsi" w:cstheme="minorHAnsi"/>
                <w:color w:val="000000"/>
                <w:kern w:val="24"/>
                <w:rPrChange w:id="213" w:author="Dialog P Info" w:date="2025-09-08T13:47:00Z">
                  <w:rPr>
                    <w:rFonts w:ascii="Verdana" w:eastAsia="+mn-ea" w:hAnsi="Verdana" w:cs="+mn-cs"/>
                    <w:color w:val="000000"/>
                    <w:kern w:val="24"/>
                    <w:sz w:val="22"/>
                    <w:szCs w:val="22"/>
                  </w:rPr>
                </w:rPrChange>
              </w:rPr>
              <w:t>, die Adressaten zu überzeugen, z.B. durch einige der folgenden Aspekte:</w:t>
            </w:r>
          </w:p>
          <w:p w14:paraId="34520CA9" w14:textId="77777777" w:rsidR="00FD1E42" w:rsidRPr="00155A48" w:rsidRDefault="00FD1E42" w:rsidP="00B238CE">
            <w:pPr>
              <w:pStyle w:val="StandardWeb"/>
              <w:numPr>
                <w:ilvl w:val="0"/>
                <w:numId w:val="11"/>
              </w:numPr>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Theme="minorHAnsi" w:eastAsia="+mn-ea" w:hAnsiTheme="minorHAnsi" w:cstheme="minorHAnsi"/>
                <w:color w:val="000000"/>
                <w:kern w:val="24"/>
                <w:rPrChange w:id="214" w:author="Dialog P Info" w:date="2025-09-08T13:47:00Z">
                  <w:rPr>
                    <w:rFonts w:ascii="Verdana" w:eastAsia="+mn-ea" w:hAnsi="Verdana" w:cs="+mn-cs"/>
                    <w:color w:val="000000"/>
                    <w:kern w:val="24"/>
                    <w:sz w:val="22"/>
                    <w:szCs w:val="22"/>
                  </w:rPr>
                </w:rPrChange>
              </w:rPr>
            </w:pPr>
            <w:r w:rsidRPr="00155A48">
              <w:rPr>
                <w:rFonts w:asciiTheme="minorHAnsi" w:eastAsia="+mn-ea" w:hAnsiTheme="minorHAnsi" w:cstheme="minorHAnsi"/>
                <w:color w:val="000000"/>
                <w:kern w:val="24"/>
                <w:rPrChange w:id="215" w:author="Dialog P Info" w:date="2025-09-08T13:47:00Z">
                  <w:rPr>
                    <w:rFonts w:ascii="Verdana" w:eastAsia="+mn-ea" w:hAnsi="Verdana" w:cs="+mn-cs"/>
                    <w:color w:val="000000"/>
                    <w:kern w:val="24"/>
                    <w:sz w:val="22"/>
                    <w:szCs w:val="22"/>
                  </w:rPr>
                </w:rPrChange>
              </w:rPr>
              <w:t>Widerspruchsfreie und klar begründete Positionierung</w:t>
            </w:r>
          </w:p>
          <w:p w14:paraId="4ABC86C3" w14:textId="77777777" w:rsidR="00FD1E42" w:rsidRPr="00155A48" w:rsidRDefault="00FD1E42" w:rsidP="00B238CE">
            <w:pPr>
              <w:pStyle w:val="StandardWeb"/>
              <w:numPr>
                <w:ilvl w:val="0"/>
                <w:numId w:val="11"/>
              </w:numPr>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Theme="minorHAnsi" w:eastAsia="+mn-ea" w:hAnsiTheme="minorHAnsi" w:cstheme="minorHAnsi"/>
                <w:color w:val="000000"/>
                <w:kern w:val="24"/>
                <w:rPrChange w:id="216" w:author="Dialog P Info" w:date="2025-09-08T13:47:00Z">
                  <w:rPr>
                    <w:rFonts w:ascii="Verdana" w:eastAsia="+mn-ea" w:hAnsi="Verdana" w:cs="+mn-cs"/>
                    <w:color w:val="000000"/>
                    <w:kern w:val="24"/>
                    <w:sz w:val="22"/>
                    <w:szCs w:val="22"/>
                  </w:rPr>
                </w:rPrChange>
              </w:rPr>
            </w:pPr>
            <w:r w:rsidRPr="00155A48">
              <w:rPr>
                <w:rFonts w:asciiTheme="minorHAnsi" w:eastAsia="+mn-ea" w:hAnsiTheme="minorHAnsi" w:cstheme="minorHAnsi"/>
                <w:color w:val="000000"/>
                <w:kern w:val="24"/>
                <w:rPrChange w:id="217" w:author="Dialog P Info" w:date="2025-09-08T13:47:00Z">
                  <w:rPr>
                    <w:rFonts w:ascii="Verdana" w:eastAsia="+mn-ea" w:hAnsi="Verdana" w:cs="+mn-cs"/>
                    <w:color w:val="000000"/>
                    <w:kern w:val="24"/>
                    <w:sz w:val="22"/>
                    <w:szCs w:val="22"/>
                  </w:rPr>
                </w:rPrChange>
              </w:rPr>
              <w:t>Aufwertung der eigenen und Abwertung der Gegenposition durch den Einsatz argumentativer Techniken</w:t>
            </w:r>
          </w:p>
          <w:p w14:paraId="3D8AB8BD" w14:textId="5FF4B263" w:rsidR="00FD1E42" w:rsidRPr="00155A48" w:rsidRDefault="00FD1E42" w:rsidP="00B238CE">
            <w:pPr>
              <w:pStyle w:val="StandardWeb"/>
              <w:numPr>
                <w:ilvl w:val="0"/>
                <w:numId w:val="11"/>
              </w:numPr>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Theme="minorHAnsi" w:eastAsia="+mn-ea" w:hAnsiTheme="minorHAnsi" w:cstheme="minorHAnsi"/>
                <w:color w:val="000000"/>
                <w:kern w:val="24"/>
                <w:rPrChange w:id="218" w:author="Dialog P Info" w:date="2025-09-08T13:47:00Z">
                  <w:rPr>
                    <w:rFonts w:ascii="Verdana" w:eastAsia="+mn-ea" w:hAnsi="Verdana" w:cs="+mn-cs"/>
                    <w:color w:val="000000"/>
                    <w:kern w:val="24"/>
                    <w:sz w:val="22"/>
                    <w:szCs w:val="22"/>
                  </w:rPr>
                </w:rPrChange>
              </w:rPr>
            </w:pPr>
            <w:r w:rsidRPr="00155A48">
              <w:rPr>
                <w:rFonts w:asciiTheme="minorHAnsi" w:eastAsia="+mn-ea" w:hAnsiTheme="minorHAnsi" w:cstheme="minorHAnsi"/>
                <w:color w:val="000000"/>
                <w:kern w:val="24"/>
                <w:rPrChange w:id="219" w:author="Dialog P Info" w:date="2025-09-08T13:47:00Z">
                  <w:rPr>
                    <w:rFonts w:ascii="Verdana" w:eastAsia="+mn-ea" w:hAnsi="Verdana" w:cs="+mn-cs"/>
                    <w:color w:val="000000"/>
                    <w:kern w:val="24"/>
                    <w:sz w:val="22"/>
                    <w:szCs w:val="22"/>
                  </w:rPr>
                </w:rPrChange>
              </w:rPr>
              <w:t xml:space="preserve">Expliziter Bezug </w:t>
            </w:r>
            <w:proofErr w:type="gramStart"/>
            <w:r w:rsidRPr="00155A48">
              <w:rPr>
                <w:rFonts w:asciiTheme="minorHAnsi" w:eastAsia="+mn-ea" w:hAnsiTheme="minorHAnsi" w:cstheme="minorHAnsi"/>
                <w:color w:val="000000"/>
                <w:kern w:val="24"/>
                <w:rPrChange w:id="220" w:author="Dialog P Info" w:date="2025-09-08T13:47:00Z">
                  <w:rPr>
                    <w:rFonts w:ascii="Verdana" w:eastAsia="+mn-ea" w:hAnsi="Verdana" w:cs="+mn-cs"/>
                    <w:color w:val="000000"/>
                    <w:kern w:val="24"/>
                    <w:sz w:val="22"/>
                    <w:szCs w:val="22"/>
                  </w:rPr>
                </w:rPrChange>
              </w:rPr>
              <w:t>auf leitende</w:t>
            </w:r>
            <w:proofErr w:type="gramEnd"/>
            <w:r w:rsidRPr="00155A48">
              <w:rPr>
                <w:rFonts w:asciiTheme="minorHAnsi" w:eastAsia="+mn-ea" w:hAnsiTheme="minorHAnsi" w:cstheme="minorHAnsi"/>
                <w:color w:val="000000"/>
                <w:kern w:val="24"/>
                <w:rPrChange w:id="221" w:author="Dialog P Info" w:date="2025-09-08T13:47:00Z">
                  <w:rPr>
                    <w:rFonts w:ascii="Verdana" w:eastAsia="+mn-ea" w:hAnsi="Verdana" w:cs="+mn-cs"/>
                    <w:color w:val="000000"/>
                    <w:kern w:val="24"/>
                    <w:sz w:val="22"/>
                    <w:szCs w:val="22"/>
                  </w:rPr>
                </w:rPrChange>
              </w:rPr>
              <w:t xml:space="preserve"> Kriterien (z.B. </w:t>
            </w:r>
            <w:r w:rsidR="00B238CE" w:rsidRPr="00155A48">
              <w:rPr>
                <w:rFonts w:asciiTheme="minorHAnsi" w:hAnsiTheme="minorHAnsi" w:cstheme="minorHAnsi"/>
                <w:rPrChange w:id="222" w:author="Dialog P Info" w:date="2025-09-08T13:47:00Z">
                  <w:rPr>
                    <w:rFonts w:ascii="Verdana" w:hAnsi="Verdana"/>
                    <w:sz w:val="22"/>
                    <w:szCs w:val="22"/>
                  </w:rPr>
                </w:rPrChange>
              </w:rPr>
              <w:t>Umsetzbarkeit, Legitimität, historische Erfahrungen, Demokratiesicherung</w:t>
            </w:r>
            <w:r w:rsidRPr="00155A48">
              <w:rPr>
                <w:rFonts w:asciiTheme="minorHAnsi" w:eastAsia="+mn-ea" w:hAnsiTheme="minorHAnsi" w:cstheme="minorHAnsi"/>
                <w:color w:val="000000"/>
                <w:kern w:val="24"/>
                <w:rPrChange w:id="223" w:author="Dialog P Info" w:date="2025-09-08T13:47:00Z">
                  <w:rPr>
                    <w:rFonts w:ascii="Verdana" w:eastAsia="+mn-ea" w:hAnsi="Verdana" w:cs="+mn-cs"/>
                    <w:color w:val="000000"/>
                    <w:kern w:val="24"/>
                    <w:sz w:val="22"/>
                    <w:szCs w:val="22"/>
                  </w:rPr>
                </w:rPrChange>
              </w:rPr>
              <w:t>)</w:t>
            </w:r>
          </w:p>
          <w:p w14:paraId="0DDDF298" w14:textId="77777777" w:rsidR="00FD1E42" w:rsidRPr="00155A48" w:rsidRDefault="00FD1E42" w:rsidP="00B238CE">
            <w:pPr>
              <w:pStyle w:val="StandardWeb"/>
              <w:numPr>
                <w:ilvl w:val="0"/>
                <w:numId w:val="11"/>
              </w:numPr>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Theme="minorHAnsi" w:eastAsia="+mn-ea" w:hAnsiTheme="minorHAnsi" w:cstheme="minorHAnsi"/>
                <w:color w:val="000000"/>
                <w:kern w:val="24"/>
                <w:rPrChange w:id="224" w:author="Dialog P Info" w:date="2025-09-08T13:47:00Z">
                  <w:rPr>
                    <w:rFonts w:ascii="Verdana" w:eastAsia="+mn-ea" w:hAnsi="Verdana" w:cs="+mn-cs"/>
                    <w:color w:val="000000"/>
                    <w:kern w:val="24"/>
                    <w:sz w:val="22"/>
                    <w:szCs w:val="22"/>
                  </w:rPr>
                </w:rPrChange>
              </w:rPr>
            </w:pPr>
            <w:r w:rsidRPr="00155A48">
              <w:rPr>
                <w:rFonts w:asciiTheme="minorHAnsi" w:eastAsia="+mn-ea" w:hAnsiTheme="minorHAnsi" w:cstheme="minorHAnsi"/>
                <w:color w:val="000000"/>
                <w:kern w:val="24"/>
                <w:rPrChange w:id="225" w:author="Dialog P Info" w:date="2025-09-08T13:47:00Z">
                  <w:rPr>
                    <w:rFonts w:ascii="Verdana" w:eastAsia="+mn-ea" w:hAnsi="Verdana" w:cs="+mn-cs"/>
                    <w:color w:val="000000"/>
                    <w:kern w:val="24"/>
                    <w:sz w:val="22"/>
                    <w:szCs w:val="22"/>
                  </w:rPr>
                </w:rPrChange>
              </w:rPr>
              <w:t>Kreative, die Zuhörerschaft überraschende Elemente</w:t>
            </w:r>
          </w:p>
        </w:tc>
        <w:tc>
          <w:tcPr>
            <w:tcW w:w="2037" w:type="dxa"/>
            <w:tcPrChange w:id="226" w:author="Dialog P Info" w:date="2025-09-08T13:33:00Z">
              <w:tcPr>
                <w:tcW w:w="1275" w:type="dxa"/>
              </w:tcPr>
            </w:tcPrChange>
          </w:tcPr>
          <w:p w14:paraId="16B07315" w14:textId="77777777" w:rsidR="00FD1E42" w:rsidRPr="00155A48" w:rsidRDefault="00FD1E42" w:rsidP="00B238C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Change w:id="227" w:author="Dialog P Info" w:date="2025-09-08T13:47:00Z">
                  <w:rPr>
                    <w:rFonts w:ascii="Verdana" w:hAnsi="Verdana"/>
                  </w:rPr>
                </w:rPrChange>
              </w:rPr>
            </w:pPr>
            <w:r w:rsidRPr="00155A48">
              <w:rPr>
                <w:rFonts w:asciiTheme="minorHAnsi" w:hAnsiTheme="minorHAnsi" w:cstheme="minorHAnsi"/>
                <w:sz w:val="24"/>
                <w:szCs w:val="24"/>
                <w:rPrChange w:id="228" w:author="Dialog P Info" w:date="2025-09-08T13:47:00Z">
                  <w:rPr>
                    <w:rFonts w:ascii="Verdana" w:hAnsi="Verdana"/>
                  </w:rPr>
                </w:rPrChange>
              </w:rPr>
              <w:t>8</w:t>
            </w:r>
          </w:p>
        </w:tc>
        <w:tc>
          <w:tcPr>
            <w:tcW w:w="2014" w:type="dxa"/>
            <w:tcPrChange w:id="229" w:author="Dialog P Info" w:date="2025-09-08T13:33:00Z">
              <w:tcPr>
                <w:tcW w:w="1129" w:type="dxa"/>
              </w:tcPr>
            </w:tcPrChange>
          </w:tcPr>
          <w:p w14:paraId="0A3BB982" w14:textId="77777777" w:rsidR="00FD1E42" w:rsidRPr="00155A48" w:rsidRDefault="00FD1E42" w:rsidP="00B238C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Change w:id="230" w:author="Dialog P Info" w:date="2025-09-08T13:47:00Z">
                  <w:rPr>
                    <w:rFonts w:ascii="Verdana" w:hAnsi="Verdana"/>
                  </w:rPr>
                </w:rPrChange>
              </w:rPr>
            </w:pPr>
          </w:p>
        </w:tc>
      </w:tr>
      <w:tr w:rsidR="00FD1E42" w:rsidRPr="00155A48" w14:paraId="4C3D0F3E" w14:textId="77777777" w:rsidTr="00276B5C">
        <w:trPr>
          <w:trHeight w:val="657"/>
        </w:trPr>
        <w:tc>
          <w:tcPr>
            <w:cnfStyle w:val="001000000000" w:firstRow="0" w:lastRow="0" w:firstColumn="1" w:lastColumn="0" w:oddVBand="0" w:evenVBand="0" w:oddHBand="0" w:evenHBand="0" w:firstRowFirstColumn="0" w:firstRowLastColumn="0" w:lastRowFirstColumn="0" w:lastRowLastColumn="0"/>
            <w:tcW w:w="417" w:type="dxa"/>
            <w:tcPrChange w:id="231" w:author="Dialog P Info" w:date="2025-09-08T13:34:00Z">
              <w:tcPr>
                <w:tcW w:w="421" w:type="dxa"/>
              </w:tcPr>
            </w:tcPrChange>
          </w:tcPr>
          <w:p w14:paraId="663C6A01" w14:textId="77777777" w:rsidR="00FD1E42" w:rsidRPr="00155A48" w:rsidRDefault="00FD1E42" w:rsidP="00B238CE">
            <w:pPr>
              <w:rPr>
                <w:rFonts w:asciiTheme="minorHAnsi" w:hAnsiTheme="minorHAnsi" w:cstheme="minorHAnsi"/>
                <w:rPrChange w:id="232" w:author="Dialog P Info" w:date="2025-09-08T13:47:00Z">
                  <w:rPr>
                    <w:rFonts w:ascii="Verdana" w:hAnsi="Verdana"/>
                  </w:rPr>
                </w:rPrChange>
              </w:rPr>
            </w:pPr>
          </w:p>
        </w:tc>
        <w:tc>
          <w:tcPr>
            <w:tcW w:w="6472" w:type="dxa"/>
            <w:tcPrChange w:id="233" w:author="Dialog P Info" w:date="2025-09-08T13:34:00Z">
              <w:tcPr>
                <w:tcW w:w="6237" w:type="dxa"/>
              </w:tcPr>
            </w:tcPrChange>
          </w:tcPr>
          <w:p w14:paraId="36BBA8DE" w14:textId="77777777" w:rsidR="00FD1E42" w:rsidRPr="00155A48" w:rsidRDefault="00FD1E42" w:rsidP="00B238CE">
            <w:pPr>
              <w:pStyle w:val="Standard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b/>
                <w:bCs/>
                <w:color w:val="000000"/>
                <w:kern w:val="24"/>
                <w:rPrChange w:id="234" w:author="Dialog P Info" w:date="2025-09-08T13:47:00Z">
                  <w:rPr>
                    <w:rFonts w:ascii="Verdana" w:eastAsia="+mn-ea" w:hAnsi="Verdana" w:cs="+mn-cs"/>
                    <w:b/>
                    <w:bCs/>
                    <w:color w:val="000000"/>
                    <w:kern w:val="24"/>
                    <w:sz w:val="22"/>
                    <w:szCs w:val="22"/>
                  </w:rPr>
                </w:rPrChange>
              </w:rPr>
            </w:pPr>
            <w:r w:rsidRPr="00155A48">
              <w:rPr>
                <w:rFonts w:asciiTheme="minorHAnsi" w:eastAsia="+mn-ea" w:hAnsiTheme="minorHAnsi" w:cstheme="minorHAnsi"/>
                <w:b/>
                <w:bCs/>
                <w:color w:val="000000"/>
                <w:kern w:val="24"/>
                <w:rPrChange w:id="235" w:author="Dialog P Info" w:date="2025-09-08T13:47:00Z">
                  <w:rPr>
                    <w:rFonts w:ascii="Verdana" w:eastAsia="+mn-ea" w:hAnsi="Verdana" w:cs="+mn-cs"/>
                    <w:b/>
                    <w:bCs/>
                    <w:color w:val="000000"/>
                    <w:kern w:val="24"/>
                    <w:sz w:val="22"/>
                    <w:szCs w:val="22"/>
                  </w:rPr>
                </w:rPrChange>
              </w:rPr>
              <w:t>Summe</w:t>
            </w:r>
          </w:p>
        </w:tc>
        <w:tc>
          <w:tcPr>
            <w:tcW w:w="2037" w:type="dxa"/>
            <w:tcPrChange w:id="236" w:author="Dialog P Info" w:date="2025-09-08T13:34:00Z">
              <w:tcPr>
                <w:tcW w:w="1275" w:type="dxa"/>
              </w:tcPr>
            </w:tcPrChange>
          </w:tcPr>
          <w:p w14:paraId="584A13D4" w14:textId="77777777" w:rsidR="00FD1E42" w:rsidRPr="00155A48" w:rsidRDefault="00FD1E42" w:rsidP="00B238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4"/>
                <w:szCs w:val="24"/>
                <w:rPrChange w:id="237" w:author="Dialog P Info" w:date="2025-09-08T13:47:00Z">
                  <w:rPr>
                    <w:rFonts w:ascii="Verdana" w:hAnsi="Verdana"/>
                    <w:b/>
                    <w:bCs/>
                  </w:rPr>
                </w:rPrChange>
              </w:rPr>
            </w:pPr>
            <w:r w:rsidRPr="00155A48">
              <w:rPr>
                <w:rFonts w:asciiTheme="minorHAnsi" w:hAnsiTheme="minorHAnsi" w:cstheme="minorHAnsi"/>
                <w:b/>
                <w:bCs/>
                <w:sz w:val="24"/>
                <w:szCs w:val="24"/>
                <w:rPrChange w:id="238" w:author="Dialog P Info" w:date="2025-09-08T13:47:00Z">
                  <w:rPr>
                    <w:rFonts w:ascii="Verdana" w:hAnsi="Verdana"/>
                    <w:b/>
                    <w:bCs/>
                  </w:rPr>
                </w:rPrChange>
              </w:rPr>
              <w:t>30</w:t>
            </w:r>
          </w:p>
        </w:tc>
        <w:tc>
          <w:tcPr>
            <w:tcW w:w="2014" w:type="dxa"/>
            <w:tcPrChange w:id="239" w:author="Dialog P Info" w:date="2025-09-08T13:34:00Z">
              <w:tcPr>
                <w:tcW w:w="1129" w:type="dxa"/>
              </w:tcPr>
            </w:tcPrChange>
          </w:tcPr>
          <w:p w14:paraId="2CE79B49" w14:textId="77777777" w:rsidR="00FD1E42" w:rsidRPr="00155A48" w:rsidRDefault="00FD1E42" w:rsidP="00B238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4"/>
                <w:szCs w:val="24"/>
                <w:rPrChange w:id="240" w:author="Dialog P Info" w:date="2025-09-08T13:47:00Z">
                  <w:rPr>
                    <w:rFonts w:ascii="Verdana" w:hAnsi="Verdana"/>
                    <w:b/>
                    <w:bCs/>
                  </w:rPr>
                </w:rPrChange>
              </w:rPr>
            </w:pPr>
          </w:p>
        </w:tc>
      </w:tr>
    </w:tbl>
    <w:p w14:paraId="5D7EA18D" w14:textId="77777777" w:rsidR="00FD1E42" w:rsidRPr="00155A48" w:rsidRDefault="00FD1E42" w:rsidP="00FD1E42">
      <w:pPr>
        <w:rPr>
          <w:rFonts w:asciiTheme="minorHAnsi" w:hAnsiTheme="minorHAnsi" w:cstheme="minorHAnsi"/>
        </w:rPr>
      </w:pPr>
    </w:p>
    <w:p w14:paraId="3ED03A55" w14:textId="42E75F88" w:rsidR="00FD1E42" w:rsidRPr="00155A48" w:rsidRDefault="00FD1E42" w:rsidP="00FD1E42">
      <w:pPr>
        <w:rPr>
          <w:rFonts w:asciiTheme="minorHAnsi" w:hAnsiTheme="minorHAnsi" w:cstheme="minorHAnsi"/>
        </w:rPr>
      </w:pPr>
    </w:p>
    <w:p w14:paraId="555A995B" w14:textId="77777777" w:rsidR="00FD1E42" w:rsidRDefault="00FD1E42" w:rsidP="00FD1E42">
      <w:pPr>
        <w:rPr>
          <w:rFonts w:ascii="Times New Roman"/>
          <w:sz w:val="20"/>
        </w:rPr>
        <w:sectPr w:rsidR="00FD1E42" w:rsidSect="00276B5C">
          <w:headerReference w:type="default" r:id="rId15"/>
          <w:pgSz w:w="11910" w:h="16840"/>
          <w:pgMar w:top="1196" w:right="1134" w:bottom="851" w:left="1134" w:header="720" w:footer="720" w:gutter="0"/>
          <w:cols w:space="720"/>
          <w:sectPrChange w:id="244" w:author="Dialog P Info" w:date="2025-09-08T13:44:00Z">
            <w:sectPr w:rsidR="00FD1E42" w:rsidSect="00276B5C">
              <w:pgMar w:top="320" w:right="440" w:bottom="280" w:left="520" w:header="720" w:footer="720" w:gutter="0"/>
            </w:sectPr>
          </w:sectPrChange>
        </w:sectPr>
      </w:pPr>
    </w:p>
    <w:p w14:paraId="61189EA1" w14:textId="4A05E6F6" w:rsidR="002257F4" w:rsidRDefault="00B12FFF">
      <w:pPr>
        <w:tabs>
          <w:tab w:val="left" w:pos="8090"/>
        </w:tabs>
        <w:ind w:left="99"/>
        <w:rPr>
          <w:sz w:val="20"/>
        </w:rPr>
      </w:pPr>
      <w:del w:id="245" w:author="Dialog P Info" w:date="2025-09-08T13:22:00Z">
        <w:r w:rsidDel="009B7C85">
          <w:rPr>
            <w:noProof/>
            <w:position w:val="1"/>
            <w:sz w:val="20"/>
          </w:rPr>
          <w:lastRenderedPageBreak/>
          <mc:AlternateContent>
            <mc:Choice Requires="wps">
              <w:drawing>
                <wp:inline distT="0" distB="0" distL="0" distR="0" wp14:anchorId="3E32923F" wp14:editId="5F7A45CE">
                  <wp:extent cx="1285875" cy="240029"/>
                  <wp:effectExtent l="0" t="0" r="28575" b="27305"/>
                  <wp:docPr id="65" name="Text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5875" cy="240029"/>
                          </a:xfrm>
                          <a:prstGeom prst="rect">
                            <a:avLst/>
                          </a:prstGeom>
                          <a:ln w="9525">
                            <a:solidFill>
                              <a:srgbClr val="000000"/>
                            </a:solidFill>
                            <a:prstDash val="solid"/>
                          </a:ln>
                        </wps:spPr>
                        <wps:txbx>
                          <w:txbxContent>
                            <w:p w14:paraId="498CF438" w14:textId="03BDEECF" w:rsidR="002257F4" w:rsidRDefault="00B12FFF">
                              <w:pPr>
                                <w:spacing w:before="55"/>
                                <w:ind w:left="143"/>
                                <w:rPr>
                                  <w:sz w:val="18"/>
                                </w:rPr>
                              </w:pPr>
                              <w:r>
                                <w:rPr>
                                  <w:color w:val="FF0000"/>
                                  <w:spacing w:val="-4"/>
                                  <w:sz w:val="18"/>
                                </w:rPr>
                                <w:t>M</w:t>
                              </w:r>
                              <w:r w:rsidR="00FD1E42">
                                <w:rPr>
                                  <w:color w:val="FF0000"/>
                                  <w:spacing w:val="-4"/>
                                  <w:sz w:val="18"/>
                                </w:rPr>
                                <w:t>1</w:t>
                              </w:r>
                              <w:r>
                                <w:rPr>
                                  <w:color w:val="FF0000"/>
                                  <w:spacing w:val="-10"/>
                                  <w:sz w:val="18"/>
                                </w:rPr>
                                <w:t xml:space="preserve"> </w:t>
                              </w:r>
                              <w:r>
                                <w:rPr>
                                  <w:color w:val="FF0000"/>
                                  <w:spacing w:val="-4"/>
                                  <w:sz w:val="18"/>
                                </w:rPr>
                                <w:t>-</w:t>
                              </w:r>
                              <w:r>
                                <w:rPr>
                                  <w:color w:val="FF0000"/>
                                  <w:spacing w:val="-10"/>
                                  <w:sz w:val="18"/>
                                </w:rPr>
                                <w:t xml:space="preserve"> </w:t>
                              </w:r>
                              <w:r>
                                <w:rPr>
                                  <w:color w:val="FF0000"/>
                                  <w:spacing w:val="-4"/>
                                  <w:sz w:val="18"/>
                                </w:rPr>
                                <w:t>Lös</w:t>
                              </w:r>
                              <w:r w:rsidR="00FD1E42">
                                <w:rPr>
                                  <w:color w:val="FF0000"/>
                                  <w:spacing w:val="-4"/>
                                  <w:sz w:val="18"/>
                                </w:rPr>
                                <w:t>ungen</w:t>
                              </w:r>
                            </w:p>
                          </w:txbxContent>
                        </wps:txbx>
                        <wps:bodyPr wrap="square" lIns="0" tIns="0" rIns="0" bIns="0" rtlCol="0">
                          <a:noAutofit/>
                        </wps:bodyPr>
                      </wps:wsp>
                    </a:graphicData>
                  </a:graphic>
                </wp:inline>
              </w:drawing>
            </mc:Choice>
            <mc:Fallback>
              <w:pict>
                <v:shape w14:anchorId="3E32923F" id="Textbox 65" o:spid="_x0000_s1028" type="#_x0000_t202" style="width:101.25pt;height:1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" filled="f">
                  <v:path arrowok="t"/>
                  <v:textbox inset="0,0,0,0">
                    <w:txbxContent>
                      <w:p w14:paraId="498CF438" w14:textId="03BDEECF" w:rsidR="002257F4" w:rsidRDefault="00B12FFF">
                        <w:pPr>
                          <w:spacing w:before="55"/>
                          <w:ind w:left="143"/>
                          <w:rPr>
                            <w:sz w:val="18"/>
                          </w:rPr>
                        </w:pPr>
                        <w:r>
                          <w:rPr>
                            <w:color w:val="FF0000"/>
                            <w:spacing w:val="-4"/>
                            <w:sz w:val="18"/>
                          </w:rPr>
                          <w:t>M</w:t>
                        </w:r>
                        <w:r w:rsidR="00FD1E42">
                          <w:rPr>
                            <w:color w:val="FF0000"/>
                            <w:spacing w:val="-4"/>
                            <w:sz w:val="18"/>
                          </w:rPr>
                          <w:t>1</w:t>
                        </w:r>
                        <w:r>
                          <w:rPr>
                            <w:color w:val="FF0000"/>
                            <w:spacing w:val="-10"/>
                            <w:sz w:val="18"/>
                          </w:rPr>
                          <w:t xml:space="preserve"> </w:t>
                        </w:r>
                        <w:r>
                          <w:rPr>
                            <w:color w:val="FF0000"/>
                            <w:spacing w:val="-4"/>
                            <w:sz w:val="18"/>
                          </w:rPr>
                          <w:t>-</w:t>
                        </w:r>
                        <w:r>
                          <w:rPr>
                            <w:color w:val="FF0000"/>
                            <w:spacing w:val="-10"/>
                            <w:sz w:val="18"/>
                          </w:rPr>
                          <w:t xml:space="preserve"> </w:t>
                        </w:r>
                        <w:r>
                          <w:rPr>
                            <w:color w:val="FF0000"/>
                            <w:spacing w:val="-4"/>
                            <w:sz w:val="18"/>
                          </w:rPr>
                          <w:t>Lös</w:t>
                        </w:r>
                        <w:r w:rsidR="00FD1E42">
                          <w:rPr>
                            <w:color w:val="FF0000"/>
                            <w:spacing w:val="-4"/>
                            <w:sz w:val="18"/>
                          </w:rPr>
                          <w:t>ungen</w:t>
                        </w:r>
                      </w:p>
                    </w:txbxContent>
                  </v:textbox>
                  <w10:anchorlock/>
                </v:shape>
              </w:pict>
            </mc:Fallback>
          </mc:AlternateContent>
        </w:r>
      </w:del>
      <w:r>
        <w:rPr>
          <w:position w:val="1"/>
          <w:sz w:val="20"/>
        </w:rPr>
        <w:tab/>
      </w:r>
      <w:del w:id="246" w:author="Dialog P Info" w:date="2025-09-08T13:21:00Z">
        <w:r w:rsidDel="009B7C85">
          <w:rPr>
            <w:noProof/>
            <w:sz w:val="20"/>
          </w:rPr>
          <w:drawing>
            <wp:inline distT="0" distB="0" distL="0" distR="0" wp14:anchorId="5A09FD42" wp14:editId="399BB5A3">
              <wp:extent cx="1290557" cy="487394"/>
              <wp:effectExtent l="0" t="0" r="0" b="0"/>
              <wp:docPr id="66" name="Image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6" name="Image 66"/>
                      <pic:cNvPicPr/>
                    </pic:nvPicPr>
                    <pic:blipFill>
                      <a:blip r:embed="rId13" cstate="print"/>
                      <a:stretch>
                        <a:fillRect/>
                      </a:stretch>
                    </pic:blipFill>
                    <pic:spPr>
                      <a:xfrm>
                        <a:off x="0" y="0"/>
                        <a:ext cx="1290557" cy="487394"/>
                      </a:xfrm>
                      <a:prstGeom prst="rect">
                        <a:avLst/>
                      </a:prstGeom>
                    </pic:spPr>
                  </pic:pic>
                </a:graphicData>
              </a:graphic>
            </wp:inline>
          </w:drawing>
        </w:r>
      </w:del>
    </w:p>
    <w:p w14:paraId="088A7FBA" w14:textId="77777777" w:rsidR="002257F4" w:rsidRDefault="002257F4">
      <w:pPr>
        <w:pStyle w:val="Textkrper"/>
        <w:spacing w:before="1"/>
        <w:rPr>
          <w:b/>
        </w:rPr>
      </w:pPr>
    </w:p>
    <w:p w14:paraId="4452B200" w14:textId="1B83A026" w:rsidR="002257F4" w:rsidRPr="009B7C85" w:rsidRDefault="00B12FFF">
      <w:pPr>
        <w:ind w:left="906"/>
        <w:jc w:val="center"/>
        <w:rPr>
          <w:rFonts w:ascii="Calibri" w:hAnsi="Calibri" w:cs="Calibri"/>
          <w:b/>
          <w:sz w:val="32"/>
          <w:szCs w:val="32"/>
          <w:rPrChange w:id="247" w:author="Dialog P Info" w:date="2025-09-08T13:22:00Z">
            <w:rPr>
              <w:b/>
            </w:rPr>
          </w:rPrChange>
        </w:rPr>
        <w:pPrChange w:id="248" w:author="Dialog P Info" w:date="2025-09-08T13:51:00Z">
          <w:pPr>
            <w:ind w:left="906"/>
          </w:pPr>
        </w:pPrChange>
      </w:pPr>
      <w:del w:id="249" w:author="Dialog P Info" w:date="2025-09-08T13:22:00Z">
        <w:r w:rsidRPr="009B7C85" w:rsidDel="009B7C85">
          <w:rPr>
            <w:rFonts w:ascii="Calibri" w:hAnsi="Calibri" w:cs="Calibri"/>
            <w:b/>
            <w:w w:val="85"/>
            <w:sz w:val="32"/>
            <w:szCs w:val="32"/>
            <w:rPrChange w:id="250" w:author="Dialog P Info" w:date="2025-09-08T13:22:00Z">
              <w:rPr>
                <w:b/>
                <w:w w:val="85"/>
              </w:rPr>
            </w:rPrChange>
          </w:rPr>
          <w:delText>AB</w:delText>
        </w:r>
        <w:r w:rsidRPr="009B7C85" w:rsidDel="009B7C85">
          <w:rPr>
            <w:rFonts w:ascii="Calibri" w:hAnsi="Calibri" w:cs="Calibri"/>
            <w:b/>
            <w:sz w:val="32"/>
            <w:szCs w:val="32"/>
            <w:rPrChange w:id="251" w:author="Dialog P Info" w:date="2025-09-08T13:22:00Z">
              <w:rPr>
                <w:b/>
              </w:rPr>
            </w:rPrChange>
          </w:rPr>
          <w:delText xml:space="preserve"> </w:delText>
        </w:r>
        <w:r w:rsidRPr="009B7C85" w:rsidDel="009B7C85">
          <w:rPr>
            <w:rFonts w:ascii="Calibri" w:hAnsi="Calibri" w:cs="Calibri"/>
            <w:b/>
            <w:w w:val="85"/>
            <w:sz w:val="32"/>
            <w:szCs w:val="32"/>
            <w:rPrChange w:id="252" w:author="Dialog P Info" w:date="2025-09-08T13:22:00Z">
              <w:rPr>
                <w:b/>
                <w:w w:val="85"/>
              </w:rPr>
            </w:rPrChange>
          </w:rPr>
          <w:delText>1</w:delText>
        </w:r>
        <w:r w:rsidRPr="009B7C85" w:rsidDel="009B7C85">
          <w:rPr>
            <w:rFonts w:ascii="Calibri" w:hAnsi="Calibri" w:cs="Calibri"/>
            <w:b/>
            <w:spacing w:val="-1"/>
            <w:sz w:val="32"/>
            <w:szCs w:val="32"/>
            <w:rPrChange w:id="253" w:author="Dialog P Info" w:date="2025-09-08T13:22:00Z">
              <w:rPr>
                <w:b/>
                <w:spacing w:val="-1"/>
              </w:rPr>
            </w:rPrChange>
          </w:rPr>
          <w:delText xml:space="preserve"> </w:delText>
        </w:r>
        <w:r w:rsidRPr="009B7C85" w:rsidDel="009B7C85">
          <w:rPr>
            <w:rFonts w:ascii="Calibri" w:hAnsi="Calibri" w:cs="Calibri"/>
            <w:b/>
            <w:w w:val="85"/>
            <w:sz w:val="32"/>
            <w:szCs w:val="32"/>
            <w:rPrChange w:id="254" w:author="Dialog P Info" w:date="2025-09-08T13:22:00Z">
              <w:rPr>
                <w:b/>
                <w:w w:val="85"/>
              </w:rPr>
            </w:rPrChange>
          </w:rPr>
          <w:delText>–</w:delText>
        </w:r>
        <w:r w:rsidRPr="009B7C85" w:rsidDel="009B7C85">
          <w:rPr>
            <w:rFonts w:ascii="Calibri" w:hAnsi="Calibri" w:cs="Calibri"/>
            <w:b/>
            <w:sz w:val="32"/>
            <w:szCs w:val="32"/>
            <w:rPrChange w:id="255" w:author="Dialog P Info" w:date="2025-09-08T13:22:00Z">
              <w:rPr>
                <w:b/>
              </w:rPr>
            </w:rPrChange>
          </w:rPr>
          <w:delText xml:space="preserve"> </w:delText>
        </w:r>
      </w:del>
      <w:r w:rsidR="00FD1E42" w:rsidRPr="009B7C85">
        <w:rPr>
          <w:rFonts w:ascii="Calibri" w:hAnsi="Calibri" w:cs="Calibri"/>
          <w:b/>
          <w:w w:val="85"/>
          <w:sz w:val="32"/>
          <w:szCs w:val="32"/>
          <w:rPrChange w:id="256" w:author="Dialog P Info" w:date="2025-09-08T13:22:00Z">
            <w:rPr>
              <w:b/>
              <w:w w:val="85"/>
            </w:rPr>
          </w:rPrChange>
        </w:rPr>
        <w:t>Jean-Jacques Rousseau – Argumente gegen die repräsentative Demokratie</w:t>
      </w:r>
      <w:r w:rsidRPr="009B7C85">
        <w:rPr>
          <w:rFonts w:ascii="Calibri" w:hAnsi="Calibri" w:cs="Calibri"/>
          <w:b/>
          <w:spacing w:val="-1"/>
          <w:sz w:val="32"/>
          <w:szCs w:val="32"/>
          <w:rPrChange w:id="257" w:author="Dialog P Info" w:date="2025-09-08T13:22:00Z">
            <w:rPr>
              <w:b/>
              <w:spacing w:val="-1"/>
            </w:rPr>
          </w:rPrChange>
        </w:rPr>
        <w:t xml:space="preserve"> </w:t>
      </w:r>
      <w:r w:rsidRPr="009B7C85">
        <w:rPr>
          <w:rFonts w:ascii="Calibri" w:hAnsi="Calibri" w:cs="Calibri"/>
          <w:b/>
          <w:color w:val="FF0000"/>
          <w:spacing w:val="-2"/>
          <w:w w:val="85"/>
          <w:sz w:val="32"/>
          <w:szCs w:val="32"/>
          <w:rPrChange w:id="258" w:author="Dialog P Info" w:date="2025-09-08T13:22:00Z">
            <w:rPr>
              <w:b/>
              <w:color w:val="FF0000"/>
              <w:spacing w:val="-2"/>
              <w:w w:val="85"/>
            </w:rPr>
          </w:rPrChange>
        </w:rPr>
        <w:t>(</w:t>
      </w:r>
      <w:ins w:id="259" w:author="Dialog P Info" w:date="2025-09-08T13:59:00Z">
        <w:r w:rsidR="0061082C">
          <w:rPr>
            <w:rFonts w:ascii="Calibri" w:hAnsi="Calibri" w:cs="Calibri"/>
            <w:b/>
            <w:color w:val="FF0000"/>
            <w:spacing w:val="-2"/>
            <w:w w:val="85"/>
            <w:sz w:val="32"/>
            <w:szCs w:val="32"/>
          </w:rPr>
          <w:t xml:space="preserve">M1 - </w:t>
        </w:r>
      </w:ins>
      <w:r w:rsidRPr="009B7C85">
        <w:rPr>
          <w:rFonts w:ascii="Calibri" w:hAnsi="Calibri" w:cs="Calibri"/>
          <w:b/>
          <w:color w:val="FF0000"/>
          <w:spacing w:val="-2"/>
          <w:w w:val="85"/>
          <w:sz w:val="32"/>
          <w:szCs w:val="32"/>
          <w:rPrChange w:id="260" w:author="Dialog P Info" w:date="2025-09-08T13:22:00Z">
            <w:rPr>
              <w:b/>
              <w:color w:val="FF0000"/>
              <w:spacing w:val="-2"/>
              <w:w w:val="85"/>
            </w:rPr>
          </w:rPrChange>
        </w:rPr>
        <w:t>Lösung)</w:t>
      </w:r>
    </w:p>
    <w:p w14:paraId="33838304" w14:textId="77777777" w:rsidR="002257F4" w:rsidRDefault="002257F4">
      <w:pPr>
        <w:pStyle w:val="Textkrper"/>
        <w:rPr>
          <w:b/>
          <w:sz w:val="20"/>
        </w:rPr>
      </w:pPr>
    </w:p>
    <w:p w14:paraId="271F2286" w14:textId="77777777" w:rsidR="00AD4D7A" w:rsidRDefault="00FD1E42" w:rsidP="00342A63">
      <w:pPr>
        <w:pStyle w:val="Textkrper"/>
        <w:rPr>
          <w:ins w:id="261" w:author="Dialog P Info" w:date="2025-09-08T13:51:00Z"/>
          <w:rFonts w:asciiTheme="minorHAnsi" w:hAnsiTheme="minorHAnsi" w:cstheme="minorHAnsi"/>
          <w:b/>
          <w:sz w:val="24"/>
          <w:szCs w:val="24"/>
        </w:rPr>
      </w:pPr>
      <w:r w:rsidRPr="009B7C85">
        <w:rPr>
          <w:rFonts w:asciiTheme="minorHAnsi" w:hAnsiTheme="minorHAnsi" w:cstheme="minorHAnsi"/>
          <w:b/>
          <w:sz w:val="24"/>
          <w:szCs w:val="24"/>
          <w:rPrChange w:id="262" w:author="Dialog P Info" w:date="2025-09-08T13:22:00Z">
            <w:rPr>
              <w:b/>
              <w:sz w:val="20"/>
            </w:rPr>
          </w:rPrChange>
        </w:rPr>
        <w:t>Aufgabe 2:</w:t>
      </w:r>
    </w:p>
    <w:p w14:paraId="17C21909" w14:textId="77777777" w:rsidR="005B63B0" w:rsidRPr="009B7C85" w:rsidRDefault="005B63B0" w:rsidP="00342A63">
      <w:pPr>
        <w:pStyle w:val="Textkrper"/>
        <w:rPr>
          <w:rFonts w:asciiTheme="minorHAnsi" w:hAnsiTheme="minorHAnsi" w:cstheme="minorHAnsi"/>
          <w:b/>
          <w:sz w:val="24"/>
          <w:szCs w:val="24"/>
          <w:rPrChange w:id="263" w:author="Dialog P Info" w:date="2025-09-08T13:22:00Z">
            <w:rPr>
              <w:b/>
              <w:sz w:val="20"/>
            </w:rPr>
          </w:rPrChange>
        </w:rPr>
      </w:pPr>
    </w:p>
    <w:p w14:paraId="7B1DBE51" w14:textId="77777777" w:rsidR="00B85ECE" w:rsidRPr="00B85ECE" w:rsidRDefault="00B85ECE" w:rsidP="00B85ECE">
      <w:pPr>
        <w:pStyle w:val="Textkrper"/>
        <w:numPr>
          <w:ilvl w:val="0"/>
          <w:numId w:val="20"/>
        </w:numPr>
        <w:rPr>
          <w:rFonts w:asciiTheme="minorHAnsi" w:hAnsiTheme="minorHAnsi" w:cstheme="minorHAnsi"/>
          <w:sz w:val="24"/>
          <w:szCs w:val="24"/>
          <w:lang w:val="fr-FR"/>
        </w:rPr>
      </w:pPr>
      <w:proofErr w:type="spellStart"/>
      <w:r w:rsidRPr="00B85ECE">
        <w:rPr>
          <w:rFonts w:asciiTheme="minorHAnsi" w:hAnsiTheme="minorHAnsi" w:cstheme="minorHAnsi"/>
          <w:sz w:val="24"/>
          <w:szCs w:val="24"/>
          <w:lang w:val="fr-FR"/>
        </w:rPr>
        <w:t>Das</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Volk</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sei</w:t>
      </w:r>
      <w:proofErr w:type="spellEnd"/>
      <w:r w:rsidRPr="00B85ECE">
        <w:rPr>
          <w:rFonts w:asciiTheme="minorHAnsi" w:hAnsiTheme="minorHAnsi" w:cstheme="minorHAnsi"/>
          <w:sz w:val="24"/>
          <w:szCs w:val="24"/>
          <w:lang w:val="fr-FR"/>
        </w:rPr>
        <w:t xml:space="preserve"> der </w:t>
      </w:r>
      <w:proofErr w:type="spellStart"/>
      <w:r w:rsidRPr="00B85ECE">
        <w:rPr>
          <w:rFonts w:asciiTheme="minorHAnsi" w:hAnsiTheme="minorHAnsi" w:cstheme="minorHAnsi"/>
          <w:sz w:val="24"/>
          <w:szCs w:val="24"/>
          <w:lang w:val="fr-FR"/>
        </w:rPr>
        <w:t>Souverän</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und</w:t>
      </w:r>
      <w:proofErr w:type="spellEnd"/>
      <w:r w:rsidRPr="00B85ECE">
        <w:rPr>
          <w:rFonts w:asciiTheme="minorHAnsi" w:hAnsiTheme="minorHAnsi" w:cstheme="minorHAnsi"/>
          <w:sz w:val="24"/>
          <w:szCs w:val="24"/>
          <w:lang w:val="fr-FR"/>
        </w:rPr>
        <w:t xml:space="preserve"> die </w:t>
      </w:r>
      <w:proofErr w:type="spellStart"/>
      <w:r w:rsidRPr="00B85ECE">
        <w:rPr>
          <w:rFonts w:asciiTheme="minorHAnsi" w:hAnsiTheme="minorHAnsi" w:cstheme="minorHAnsi"/>
          <w:sz w:val="24"/>
          <w:szCs w:val="24"/>
          <w:lang w:val="fr-FR"/>
        </w:rPr>
        <w:t>Regierung</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lediglich</w:t>
      </w:r>
      <w:proofErr w:type="spellEnd"/>
      <w:r w:rsidRPr="00B85ECE">
        <w:rPr>
          <w:rFonts w:asciiTheme="minorHAnsi" w:hAnsiTheme="minorHAnsi" w:cstheme="minorHAnsi"/>
          <w:sz w:val="24"/>
          <w:szCs w:val="24"/>
          <w:lang w:val="fr-FR"/>
        </w:rPr>
        <w:t xml:space="preserve"> der „</w:t>
      </w:r>
      <w:proofErr w:type="spellStart"/>
      <w:r w:rsidRPr="00B85ECE">
        <w:rPr>
          <w:rFonts w:asciiTheme="minorHAnsi" w:hAnsiTheme="minorHAnsi" w:cstheme="minorHAnsi"/>
          <w:sz w:val="24"/>
          <w:szCs w:val="24"/>
          <w:lang w:val="fr-FR"/>
        </w:rPr>
        <w:t>Sachverwalter</w:t>
      </w:r>
      <w:proofErr w:type="spellEnd"/>
      <w:r w:rsidRPr="00B85ECE">
        <w:rPr>
          <w:rFonts w:asciiTheme="minorHAnsi" w:hAnsiTheme="minorHAnsi" w:cstheme="minorHAnsi"/>
          <w:sz w:val="24"/>
          <w:szCs w:val="24"/>
          <w:lang w:val="fr-FR"/>
        </w:rPr>
        <w:t xml:space="preserve"> des </w:t>
      </w:r>
      <w:proofErr w:type="spellStart"/>
      <w:r w:rsidRPr="00B85ECE">
        <w:rPr>
          <w:rFonts w:asciiTheme="minorHAnsi" w:hAnsiTheme="minorHAnsi" w:cstheme="minorHAnsi"/>
          <w:sz w:val="24"/>
          <w:szCs w:val="24"/>
          <w:lang w:val="fr-FR"/>
        </w:rPr>
        <w:t>Souveräns</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und</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vom</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Volk</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abhängig</w:t>
      </w:r>
      <w:proofErr w:type="spellEnd"/>
    </w:p>
    <w:p w14:paraId="3F1B1BB1" w14:textId="77777777" w:rsidR="00B85ECE" w:rsidRPr="00B85ECE" w:rsidRDefault="00B85ECE" w:rsidP="00B85ECE">
      <w:pPr>
        <w:pStyle w:val="Textkrper"/>
        <w:numPr>
          <w:ilvl w:val="0"/>
          <w:numId w:val="20"/>
        </w:numPr>
        <w:rPr>
          <w:rFonts w:asciiTheme="minorHAnsi" w:hAnsiTheme="minorHAnsi" w:cstheme="minorHAnsi"/>
          <w:sz w:val="24"/>
          <w:szCs w:val="24"/>
          <w:lang w:val="fr-FR"/>
        </w:rPr>
      </w:pPr>
      <w:proofErr w:type="spellStart"/>
      <w:r w:rsidRPr="00B85ECE">
        <w:rPr>
          <w:rFonts w:asciiTheme="minorHAnsi" w:hAnsiTheme="minorHAnsi" w:cstheme="minorHAnsi"/>
          <w:sz w:val="24"/>
          <w:szCs w:val="24"/>
          <w:lang w:val="fr-FR"/>
        </w:rPr>
        <w:t>Eine</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Demokratie</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müsse</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demnach</w:t>
      </w:r>
      <w:proofErr w:type="spellEnd"/>
      <w:r w:rsidRPr="00B85ECE">
        <w:rPr>
          <w:rFonts w:asciiTheme="minorHAnsi" w:hAnsiTheme="minorHAnsi" w:cstheme="minorHAnsi"/>
          <w:sz w:val="24"/>
          <w:szCs w:val="24"/>
          <w:lang w:val="fr-FR"/>
        </w:rPr>
        <w:t xml:space="preserve"> die </w:t>
      </w:r>
      <w:proofErr w:type="spellStart"/>
      <w:r w:rsidRPr="00B85ECE">
        <w:rPr>
          <w:rFonts w:asciiTheme="minorHAnsi" w:hAnsiTheme="minorHAnsi" w:cstheme="minorHAnsi"/>
          <w:sz w:val="24"/>
          <w:szCs w:val="24"/>
          <w:lang w:val="fr-FR"/>
        </w:rPr>
        <w:t>Trennung</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zwischen</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Gesetzgeber</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und</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Souverän</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aufheben</w:t>
      </w:r>
      <w:proofErr w:type="spellEnd"/>
    </w:p>
    <w:p w14:paraId="0E022F4B" w14:textId="4F95D990" w:rsidR="00B85ECE" w:rsidRPr="00B85ECE" w:rsidRDefault="00B85ECE" w:rsidP="00B85ECE">
      <w:pPr>
        <w:pStyle w:val="Textkrper"/>
        <w:ind w:left="720"/>
        <w:rPr>
          <w:rFonts w:asciiTheme="minorHAnsi" w:hAnsiTheme="minorHAnsi" w:cstheme="minorHAnsi"/>
          <w:sz w:val="24"/>
          <w:szCs w:val="24"/>
          <w:lang w:val="fr-FR"/>
        </w:rPr>
      </w:pPr>
      <w:r w:rsidRPr="00B85ECE">
        <w:rPr>
          <w:rFonts w:asciiTheme="minorHAnsi" w:hAnsiTheme="minorHAnsi" w:cstheme="minorHAnsi"/>
          <w:sz w:val="24"/>
          <w:szCs w:val="24"/>
          <w:lang w:val="fr-FR"/>
        </w:rPr>
        <w:sym w:font="Wingdings" w:char="F0E0"/>
      </w:r>
      <w:r w:rsidRPr="00B85ECE">
        <w:rPr>
          <w:rFonts w:asciiTheme="minorHAnsi" w:hAnsiTheme="minorHAnsi" w:cstheme="minorHAnsi"/>
          <w:sz w:val="24"/>
          <w:szCs w:val="24"/>
          <w:lang w:val="fr-FR"/>
        </w:rPr>
        <w:t xml:space="preserve">Daher </w:t>
      </w:r>
      <w:proofErr w:type="spellStart"/>
      <w:r w:rsidRPr="00B85ECE">
        <w:rPr>
          <w:rFonts w:asciiTheme="minorHAnsi" w:hAnsiTheme="minorHAnsi" w:cstheme="minorHAnsi"/>
          <w:sz w:val="24"/>
          <w:szCs w:val="24"/>
          <w:lang w:val="fr-FR"/>
        </w:rPr>
        <w:t>regiere</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sich</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das</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Volk</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selbst</w:t>
      </w:r>
      <w:proofErr w:type="spellEnd"/>
    </w:p>
    <w:p w14:paraId="04DD097F" w14:textId="77777777" w:rsidR="00B85ECE" w:rsidRPr="00B85ECE" w:rsidRDefault="00B85ECE" w:rsidP="00B85ECE">
      <w:pPr>
        <w:pStyle w:val="Textkrper"/>
        <w:numPr>
          <w:ilvl w:val="0"/>
          <w:numId w:val="20"/>
        </w:numPr>
        <w:rPr>
          <w:rFonts w:asciiTheme="minorHAnsi" w:hAnsiTheme="minorHAnsi" w:cstheme="minorHAnsi"/>
          <w:sz w:val="24"/>
          <w:szCs w:val="24"/>
          <w:lang w:val="fr-FR"/>
        </w:rPr>
      </w:pPr>
      <w:r w:rsidRPr="00B85ECE">
        <w:rPr>
          <w:rFonts w:asciiTheme="minorHAnsi" w:hAnsiTheme="minorHAnsi" w:cstheme="minorHAnsi"/>
          <w:sz w:val="24"/>
          <w:szCs w:val="24"/>
          <w:lang w:val="fr-FR"/>
        </w:rPr>
        <w:t xml:space="preserve">In </w:t>
      </w:r>
      <w:proofErr w:type="spellStart"/>
      <w:r w:rsidRPr="00B85ECE">
        <w:rPr>
          <w:rFonts w:asciiTheme="minorHAnsi" w:hAnsiTheme="minorHAnsi" w:cstheme="minorHAnsi"/>
          <w:sz w:val="24"/>
          <w:szCs w:val="24"/>
          <w:lang w:val="fr-FR"/>
        </w:rPr>
        <w:t>einer</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repräsentativen</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Demokratie</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könnten</w:t>
      </w:r>
      <w:proofErr w:type="spellEnd"/>
      <w:r w:rsidRPr="00B85ECE">
        <w:rPr>
          <w:rFonts w:asciiTheme="minorHAnsi" w:hAnsiTheme="minorHAnsi" w:cstheme="minorHAnsi"/>
          <w:sz w:val="24"/>
          <w:szCs w:val="24"/>
          <w:lang w:val="fr-FR"/>
        </w:rPr>
        <w:t xml:space="preserve"> die </w:t>
      </w:r>
      <w:proofErr w:type="spellStart"/>
      <w:r w:rsidRPr="00B85ECE">
        <w:rPr>
          <w:rFonts w:asciiTheme="minorHAnsi" w:hAnsiTheme="minorHAnsi" w:cstheme="minorHAnsi"/>
          <w:sz w:val="24"/>
          <w:szCs w:val="24"/>
          <w:lang w:val="fr-FR"/>
        </w:rPr>
        <w:t>gewählten</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Repräsentanten</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v.a</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für</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ihre</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eigenen</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Interessen</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arbeiten</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und</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sich</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hierfür</w:t>
      </w:r>
      <w:proofErr w:type="spellEnd"/>
      <w:r w:rsidRPr="00B85ECE">
        <w:rPr>
          <w:rFonts w:asciiTheme="minorHAnsi" w:hAnsiTheme="minorHAnsi" w:cstheme="minorHAnsi"/>
          <w:sz w:val="24"/>
          <w:szCs w:val="24"/>
          <w:lang w:val="fr-FR"/>
        </w:rPr>
        <w:t xml:space="preserve"> die </w:t>
      </w:r>
      <w:proofErr w:type="spellStart"/>
      <w:r w:rsidRPr="00B85ECE">
        <w:rPr>
          <w:rFonts w:asciiTheme="minorHAnsi" w:hAnsiTheme="minorHAnsi" w:cstheme="minorHAnsi"/>
          <w:sz w:val="24"/>
          <w:szCs w:val="24"/>
          <w:lang w:val="fr-FR"/>
        </w:rPr>
        <w:t>Zustimmung</w:t>
      </w:r>
      <w:proofErr w:type="spellEnd"/>
      <w:r w:rsidRPr="00B85ECE">
        <w:rPr>
          <w:rFonts w:asciiTheme="minorHAnsi" w:hAnsiTheme="minorHAnsi" w:cstheme="minorHAnsi"/>
          <w:sz w:val="24"/>
          <w:szCs w:val="24"/>
          <w:lang w:val="fr-FR"/>
        </w:rPr>
        <w:t xml:space="preserve"> des </w:t>
      </w:r>
      <w:proofErr w:type="spellStart"/>
      <w:r w:rsidRPr="00B85ECE">
        <w:rPr>
          <w:rFonts w:asciiTheme="minorHAnsi" w:hAnsiTheme="minorHAnsi" w:cstheme="minorHAnsi"/>
          <w:sz w:val="24"/>
          <w:szCs w:val="24"/>
          <w:lang w:val="fr-FR"/>
        </w:rPr>
        <w:t>Volkes</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einholen</w:t>
      </w:r>
      <w:proofErr w:type="spellEnd"/>
    </w:p>
    <w:p w14:paraId="2EC1F7EC" w14:textId="20348669" w:rsidR="00B85ECE" w:rsidRPr="00B85ECE" w:rsidRDefault="00B85ECE" w:rsidP="00B85ECE">
      <w:pPr>
        <w:pStyle w:val="Textkrper"/>
        <w:ind w:left="720"/>
        <w:rPr>
          <w:rFonts w:asciiTheme="minorHAnsi" w:hAnsiTheme="minorHAnsi" w:cstheme="minorHAnsi"/>
          <w:sz w:val="24"/>
          <w:szCs w:val="24"/>
          <w:lang w:val="fr-FR"/>
        </w:rPr>
      </w:pPr>
      <w:r w:rsidRPr="00B85ECE">
        <w:rPr>
          <w:rFonts w:asciiTheme="minorHAnsi" w:hAnsiTheme="minorHAnsi" w:cstheme="minorHAnsi"/>
          <w:sz w:val="24"/>
          <w:szCs w:val="24"/>
          <w:lang w:val="fr-FR"/>
        </w:rPr>
        <w:sym w:font="Wingdings" w:char="F0E0"/>
      </w:r>
      <w:proofErr w:type="spellStart"/>
      <w:r w:rsidRPr="00B85ECE">
        <w:rPr>
          <w:rFonts w:asciiTheme="minorHAnsi" w:hAnsiTheme="minorHAnsi" w:cstheme="minorHAnsi"/>
          <w:sz w:val="24"/>
          <w:szCs w:val="24"/>
          <w:lang w:val="fr-FR"/>
        </w:rPr>
        <w:t>Das</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könne</w:t>
      </w:r>
      <w:proofErr w:type="spellEnd"/>
      <w:r w:rsidRPr="00B85ECE">
        <w:rPr>
          <w:rFonts w:asciiTheme="minorHAnsi" w:hAnsiTheme="minorHAnsi" w:cstheme="minorHAnsi"/>
          <w:sz w:val="24"/>
          <w:szCs w:val="24"/>
          <w:lang w:val="fr-FR"/>
        </w:rPr>
        <w:t xml:space="preserve"> bis </w:t>
      </w:r>
      <w:proofErr w:type="spellStart"/>
      <w:r w:rsidRPr="00B85ECE">
        <w:rPr>
          <w:rFonts w:asciiTheme="minorHAnsi" w:hAnsiTheme="minorHAnsi" w:cstheme="minorHAnsi"/>
          <w:sz w:val="24"/>
          <w:szCs w:val="24"/>
          <w:lang w:val="fr-FR"/>
        </w:rPr>
        <w:t>zur</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Selbstentmündigung</w:t>
      </w:r>
      <w:proofErr w:type="spellEnd"/>
      <w:r w:rsidRPr="00B85ECE">
        <w:rPr>
          <w:rFonts w:asciiTheme="minorHAnsi" w:hAnsiTheme="minorHAnsi" w:cstheme="minorHAnsi"/>
          <w:sz w:val="24"/>
          <w:szCs w:val="24"/>
          <w:lang w:val="fr-FR"/>
        </w:rPr>
        <w:t xml:space="preserve"> des </w:t>
      </w:r>
      <w:proofErr w:type="spellStart"/>
      <w:r w:rsidRPr="00B85ECE">
        <w:rPr>
          <w:rFonts w:asciiTheme="minorHAnsi" w:hAnsiTheme="minorHAnsi" w:cstheme="minorHAnsi"/>
          <w:sz w:val="24"/>
          <w:szCs w:val="24"/>
          <w:lang w:val="fr-FR"/>
        </w:rPr>
        <w:t>Volkes</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führen</w:t>
      </w:r>
      <w:proofErr w:type="spellEnd"/>
    </w:p>
    <w:p w14:paraId="6250E7B5" w14:textId="37AEDDD6" w:rsidR="00B85ECE" w:rsidRPr="00B85ECE" w:rsidRDefault="00B85ECE" w:rsidP="00B85ECE">
      <w:pPr>
        <w:pStyle w:val="Textkrper"/>
        <w:ind w:left="720"/>
        <w:rPr>
          <w:rFonts w:asciiTheme="minorHAnsi" w:hAnsiTheme="minorHAnsi" w:cstheme="minorHAnsi"/>
          <w:sz w:val="24"/>
          <w:szCs w:val="24"/>
          <w:lang w:val="fr-FR"/>
        </w:rPr>
      </w:pPr>
      <w:r w:rsidRPr="00B85ECE">
        <w:rPr>
          <w:rFonts w:asciiTheme="minorHAnsi" w:hAnsiTheme="minorHAnsi" w:cstheme="minorHAnsi"/>
          <w:sz w:val="24"/>
          <w:szCs w:val="24"/>
          <w:lang w:val="fr-FR"/>
        </w:rPr>
        <w:sym w:font="Wingdings" w:char="F0E0"/>
      </w:r>
      <w:proofErr w:type="spellStart"/>
      <w:r w:rsidRPr="00B85ECE">
        <w:rPr>
          <w:rFonts w:asciiTheme="minorHAnsi" w:hAnsiTheme="minorHAnsi" w:cstheme="minorHAnsi"/>
          <w:sz w:val="24"/>
          <w:szCs w:val="24"/>
          <w:lang w:val="fr-FR"/>
        </w:rPr>
        <w:t>Volkssouveränität</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könne</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daher</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nur</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direkt</w:t>
      </w:r>
      <w:proofErr w:type="spellEnd"/>
      <w:r w:rsidRPr="00B85ECE">
        <w:rPr>
          <w:rFonts w:asciiTheme="minorHAnsi" w:hAnsiTheme="minorHAnsi" w:cstheme="minorHAnsi"/>
          <w:sz w:val="24"/>
          <w:szCs w:val="24"/>
          <w:lang w:val="fr-FR"/>
        </w:rPr>
        <w:t xml:space="preserve">, nie </w:t>
      </w:r>
      <w:proofErr w:type="spellStart"/>
      <w:r w:rsidRPr="00B85ECE">
        <w:rPr>
          <w:rFonts w:asciiTheme="minorHAnsi" w:hAnsiTheme="minorHAnsi" w:cstheme="minorHAnsi"/>
          <w:sz w:val="24"/>
          <w:szCs w:val="24"/>
          <w:lang w:val="fr-FR"/>
        </w:rPr>
        <w:t>repräsentativ</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ausgeübt</w:t>
      </w:r>
      <w:proofErr w:type="spellEnd"/>
      <w:r w:rsidRPr="00B85ECE">
        <w:rPr>
          <w:rFonts w:asciiTheme="minorHAnsi" w:hAnsiTheme="minorHAnsi" w:cstheme="minorHAnsi"/>
          <w:sz w:val="24"/>
          <w:szCs w:val="24"/>
          <w:lang w:val="fr-FR"/>
        </w:rPr>
        <w:t xml:space="preserve"> </w:t>
      </w:r>
      <w:proofErr w:type="spellStart"/>
      <w:r w:rsidRPr="00B85ECE">
        <w:rPr>
          <w:rFonts w:asciiTheme="minorHAnsi" w:hAnsiTheme="minorHAnsi" w:cstheme="minorHAnsi"/>
          <w:sz w:val="24"/>
          <w:szCs w:val="24"/>
          <w:lang w:val="fr-FR"/>
        </w:rPr>
        <w:t>werden</w:t>
      </w:r>
      <w:proofErr w:type="spellEnd"/>
    </w:p>
    <w:p w14:paraId="37D5C409" w14:textId="304FC81B" w:rsidR="00AD4D7A" w:rsidRPr="00B85ECE" w:rsidRDefault="00AD4D7A" w:rsidP="00B85ECE">
      <w:pPr>
        <w:pStyle w:val="Textkrper"/>
        <w:ind w:left="720"/>
        <w:rPr>
          <w:rFonts w:asciiTheme="minorHAnsi" w:hAnsiTheme="minorHAnsi" w:cstheme="minorHAnsi"/>
          <w:sz w:val="24"/>
          <w:szCs w:val="24"/>
          <w:lang w:val="fr-FR"/>
          <w:rPrChange w:id="264" w:author="Dialog P Info" w:date="2025-09-08T13:22:00Z">
            <w:rPr>
              <w:rFonts w:ascii="Times New Roman"/>
              <w:sz w:val="20"/>
            </w:rPr>
          </w:rPrChange>
        </w:rPr>
        <w:pPrChange w:id="265" w:author="Dialog P Info" w:date="2025-09-08T13:48:00Z">
          <w:pPr>
            <w:pStyle w:val="Listenabsatz"/>
            <w:ind w:left="1080"/>
          </w:pPr>
        </w:pPrChange>
      </w:pPr>
    </w:p>
    <w:sectPr w:rsidR="00AD4D7A" w:rsidRPr="00B85ECE" w:rsidSect="00276B5C">
      <w:headerReference w:type="default" r:id="rId16"/>
      <w:pgSz w:w="11910" w:h="16840"/>
      <w:pgMar w:top="1196" w:right="1134" w:bottom="851" w:left="1134" w:header="720" w:footer="720" w:gutter="0"/>
      <w:cols w:space="720"/>
      <w:sectPrChange w:id="272" w:author="Dialog P Info" w:date="2025-09-08T13:44:00Z">
        <w:sectPr w:rsidR="00AD4D7A" w:rsidRPr="00B85ECE" w:rsidSect="00276B5C">
          <w:pgMar w:top="320" w:right="440" w:bottom="280" w:left="520" w:header="720" w:footer="720" w:gutter="0"/>
        </w:sectPr>
      </w:sectPrChang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5" w:author="Frank Lauenburg" w:date="2025-06-28T10:58:00Z" w:initials="FL">
    <w:p w14:paraId="3155715A" w14:textId="77777777" w:rsidR="00B85ECE" w:rsidRDefault="00B85ECE" w:rsidP="00B85ECE">
      <w:pPr>
        <w:pStyle w:val="Kommentartext"/>
      </w:pPr>
      <w:r>
        <w:rPr>
          <w:rStyle w:val="Kommentarzeichen"/>
        </w:rPr>
        <w:annotationRef/>
      </w:r>
      <w:r>
        <w:t>Bei den folgenden Texten bitte die Zeilen in 5er Schritten markieren</w:t>
      </w:r>
    </w:p>
  </w:comment>
  <w:comment w:id="66" w:author="Frank Lauenburg" w:date="2025-06-28T10:57:00Z" w:initials="FL">
    <w:p w14:paraId="35EA548D" w14:textId="77777777" w:rsidR="00B85ECE" w:rsidRDefault="00B85ECE" w:rsidP="00B85ECE">
      <w:pPr>
        <w:pStyle w:val="Kommentartext"/>
      </w:pPr>
      <w:r>
        <w:rPr>
          <w:rStyle w:val="Kommentarzeichen"/>
        </w:rPr>
        <w:annotationRef/>
      </w:r>
      <w:hyperlink r:id="rId1" w:history="1">
        <w:r w:rsidRPr="00F91095">
          <w:rPr>
            <w:rStyle w:val="Hyperlink"/>
          </w:rPr>
          <w:t>https://stock.adobe.com/de/search?k=rousseau&amp;search_type=usertyped&amp;asset_id=176760271</w:t>
        </w:r>
      </w:hyperlink>
    </w:p>
  </w:comment>
  <w:comment w:id="118" w:author="Frank Lauenburg" w:date="2025-06-30T17:47:00Z" w:initials="FL">
    <w:p w14:paraId="210809ED" w14:textId="77777777" w:rsidR="003D5FF0" w:rsidRDefault="003D5FF0" w:rsidP="003D5FF0">
      <w:pPr>
        <w:pStyle w:val="Kommentartext"/>
      </w:pPr>
      <w:r>
        <w:rPr>
          <w:rStyle w:val="Kommentarzeichen"/>
        </w:rPr>
        <w:annotationRef/>
      </w:r>
      <w:r>
        <w:t>Die Tabelle bitte noch nett layouten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55715A" w15:done="0"/>
  <w15:commentEx w15:paraId="35EA548D" w15:done="0"/>
  <w15:commentEx w15:paraId="210809E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6FFF0BA3" w16cex:dateUtc="2025-06-28T08:58:00Z"/>
  <w16cex:commentExtensible w16cex:durableId="1AF0A2C0" w16cex:dateUtc="2025-06-28T08:57:00Z"/>
  <w16cex:commentExtensible w16cex:durableId="015DF91E" w16cex:dateUtc="2025-06-30T15: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55715A" w16cid:durableId="6FFF0BA3"/>
  <w16cid:commentId w16cid:paraId="35EA548D" w16cid:durableId="1AF0A2C0"/>
  <w16cid:commentId w16cid:paraId="210809ED" w16cid:durableId="015DF91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643F4" w14:textId="77777777" w:rsidR="00430D06" w:rsidRDefault="00430D06" w:rsidP="00514133">
      <w:r>
        <w:separator/>
      </w:r>
    </w:p>
  </w:endnote>
  <w:endnote w:type="continuationSeparator" w:id="0">
    <w:p w14:paraId="6BB113F9" w14:textId="77777777" w:rsidR="00430D06" w:rsidRDefault="00430D06" w:rsidP="00514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mn-ea">
    <w:panose1 w:val="020B0604020202020204"/>
    <w:charset w:val="00"/>
    <w:family w:val="roman"/>
    <w:notTrueType/>
    <w:pitch w:val="default"/>
  </w:font>
  <w:font w:name="+mn-cs">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EDBD1" w14:textId="77777777" w:rsidR="00430D06" w:rsidRDefault="00430D06" w:rsidP="00514133">
      <w:r>
        <w:separator/>
      </w:r>
    </w:p>
  </w:footnote>
  <w:footnote w:type="continuationSeparator" w:id="0">
    <w:p w14:paraId="43967D61" w14:textId="77777777" w:rsidR="00430D06" w:rsidRDefault="00430D06" w:rsidP="00514133">
      <w:r>
        <w:continuationSeparator/>
      </w:r>
    </w:p>
  </w:footnote>
  <w:footnote w:id="1">
    <w:p w14:paraId="79BA6A4E" w14:textId="77777777" w:rsidR="00B85ECE" w:rsidRPr="00C01943" w:rsidRDefault="00B85ECE" w:rsidP="00B85ECE">
      <w:pPr>
        <w:pStyle w:val="Funotentext"/>
        <w:rPr>
          <w:lang w:val="fr-FR"/>
        </w:rPr>
      </w:pPr>
      <w:r>
        <w:rPr>
          <w:rStyle w:val="Funotenzeichen"/>
        </w:rPr>
        <w:footnoteRef/>
      </w:r>
      <w:r w:rsidRPr="00C01943">
        <w:rPr>
          <w:lang w:val="fr-FR"/>
        </w:rPr>
        <w:t xml:space="preserve"> Rousseau, Jean-</w:t>
      </w:r>
      <w:proofErr w:type="gramStart"/>
      <w:r w:rsidRPr="00C01943">
        <w:rPr>
          <w:lang w:val="fr-FR"/>
        </w:rPr>
        <w:t>Jacques:</w:t>
      </w:r>
      <w:proofErr w:type="gramEnd"/>
      <w:r w:rsidRPr="00C01943">
        <w:rPr>
          <w:lang w:val="fr-FR"/>
        </w:rPr>
        <w:t xml:space="preserve"> Du contrat s</w:t>
      </w:r>
      <w:r>
        <w:rPr>
          <w:lang w:val="fr-FR"/>
        </w:rPr>
        <w:t xml:space="preserve">ocial ou Principes du droit politique. </w:t>
      </w:r>
      <w:proofErr w:type="spellStart"/>
      <w:r>
        <w:rPr>
          <w:lang w:val="fr-FR"/>
        </w:rPr>
        <w:t>Vom</w:t>
      </w:r>
      <w:proofErr w:type="spellEnd"/>
      <w:r>
        <w:rPr>
          <w:lang w:val="fr-FR"/>
        </w:rPr>
        <w:t xml:space="preserve"> </w:t>
      </w:r>
      <w:proofErr w:type="spellStart"/>
      <w:r>
        <w:rPr>
          <w:lang w:val="fr-FR"/>
        </w:rPr>
        <w:t>Gesellschaftsvertrag</w:t>
      </w:r>
      <w:proofErr w:type="spellEnd"/>
      <w:r>
        <w:rPr>
          <w:lang w:val="fr-FR"/>
        </w:rPr>
        <w:t xml:space="preserve"> </w:t>
      </w:r>
      <w:proofErr w:type="spellStart"/>
      <w:r>
        <w:rPr>
          <w:lang w:val="fr-FR"/>
        </w:rPr>
        <w:t>oder</w:t>
      </w:r>
      <w:proofErr w:type="spellEnd"/>
      <w:r>
        <w:rPr>
          <w:lang w:val="fr-FR"/>
        </w:rPr>
        <w:t xml:space="preserve"> </w:t>
      </w:r>
      <w:proofErr w:type="spellStart"/>
      <w:r>
        <w:rPr>
          <w:lang w:val="fr-FR"/>
        </w:rPr>
        <w:t>Grundsätze</w:t>
      </w:r>
      <w:proofErr w:type="spellEnd"/>
      <w:r>
        <w:rPr>
          <w:lang w:val="fr-FR"/>
        </w:rPr>
        <w:t xml:space="preserve"> des </w:t>
      </w:r>
      <w:proofErr w:type="spellStart"/>
      <w:r>
        <w:rPr>
          <w:lang w:val="fr-FR"/>
        </w:rPr>
        <w:t>Staatsrechts</w:t>
      </w:r>
      <w:proofErr w:type="spellEnd"/>
      <w:r>
        <w:rPr>
          <w:lang w:val="fr-FR"/>
        </w:rPr>
        <w:t>. Stuttgart 2010, S. 105.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C2376" w14:textId="3C11C0D0" w:rsidR="000B4878" w:rsidRDefault="000B4878">
    <w:pPr>
      <w:pStyle w:val="Kopfzeile"/>
    </w:pPr>
    <w:ins w:id="89" w:author="Dialog P Info" w:date="2025-09-08T13:14:00Z">
      <w:r>
        <w:rPr>
          <w:rFonts w:ascii="Arial Unicode MS" w:eastAsia="Arial Unicode MS" w:hAnsi="Arial Unicode MS" w:cs="Arial Unicode MS"/>
          <w:b/>
          <w:noProof/>
        </w:rPr>
        <w:t>M</w:t>
      </w:r>
    </w:ins>
    <w:r w:rsidR="005F0B8C">
      <w:rPr>
        <w:rFonts w:ascii="Arial Unicode MS" w:eastAsia="Arial Unicode MS" w:hAnsi="Arial Unicode MS" w:cs="Arial Unicode MS"/>
        <w:b/>
        <w:noProof/>
      </w:rPr>
      <w:t>1</w:t>
    </w:r>
    <w:ins w:id="90" w:author="Dialog P Info" w:date="2025-09-08T13:14:00Z">
      <w:r>
        <w:rPr>
          <w:rFonts w:ascii="Arial Unicode MS" w:eastAsia="Arial Unicode MS" w:hAnsi="Arial Unicode MS" w:cs="Arial Unicode MS"/>
          <w:b/>
          <w:noProof/>
        </w:rPr>
        <w:t xml:space="preserve">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6</w:t>
      </w:r>
      <w:r w:rsidRPr="00502887">
        <w:rPr>
          <w:rFonts w:ascii="Arial Unicode MS" w:eastAsia="Arial Unicode MS" w:hAnsi="Arial Unicode MS" w:cs="Arial Unicode MS"/>
          <w:color w:val="BFBFBF" w:themeColor="background1" w:themeShade="BF"/>
          <w:sz w:val="14"/>
          <w:szCs w:val="14"/>
        </w:rPr>
        <w:t xml:space="preserve"> –</w:t>
      </w:r>
      <w:r>
        <w:rPr>
          <w:rFonts w:ascii="Arial Unicode MS" w:eastAsia="Arial Unicode MS" w:hAnsi="Arial Unicode MS" w:cs="Arial Unicode MS"/>
          <w:color w:val="BFBFBF" w:themeColor="background1" w:themeShade="BF"/>
          <w:sz w:val="14"/>
          <w:szCs w:val="14"/>
        </w:rPr>
        <w:t xml:space="preserve"> Vertiefung</w:t>
      </w:r>
    </w:ins>
    <w:r>
      <w:rPr>
        <w:rFonts w:ascii="Arial Unicode MS" w:eastAsia="Arial Unicode MS" w:hAnsi="Arial Unicode MS" w:cs="Arial Unicode MS"/>
        <w:color w:val="BFBFBF" w:themeColor="background1" w:themeShade="BF"/>
        <w:sz w:val="14"/>
        <w:szCs w:val="14"/>
      </w:rPr>
      <w:t xml:space="preserve"> Version B</w:t>
    </w:r>
    <w:ins w:id="91" w:author="Dialog P Info" w:date="2025-09-08T13:14:00Z">
      <w:r w:rsidRPr="0066312A">
        <w:rPr>
          <w:noProof/>
        </w:rPr>
        <w:drawing>
          <wp:anchor distT="0" distB="0" distL="114300" distR="114300" simplePos="0" relativeHeight="251666432" behindDoc="1" locked="0" layoutInCell="1" allowOverlap="1" wp14:anchorId="6F49F502" wp14:editId="2481FFE5">
            <wp:simplePos x="0" y="0"/>
            <wp:positionH relativeFrom="margin">
              <wp:posOffset>4724188</wp:posOffset>
            </wp:positionH>
            <wp:positionV relativeFrom="paragraph">
              <wp:posOffset>-313055</wp:posOffset>
            </wp:positionV>
            <wp:extent cx="1371600" cy="495300"/>
            <wp:effectExtent l="0" t="0" r="0" b="0"/>
            <wp:wrapNone/>
            <wp:docPr id="397920152" name="Grafik 23"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anchor>
        </w:drawing>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9FDFF" w14:textId="77777777" w:rsidR="005F0B8C" w:rsidRDefault="005F0B8C">
    <w:pPr>
      <w:pStyle w:val="Kopfzeile"/>
    </w:pPr>
    <w:ins w:id="241" w:author="Dialog P Info" w:date="2025-09-08T13:14:00Z">
      <w:r>
        <w:rPr>
          <w:rFonts w:ascii="Arial Unicode MS" w:eastAsia="Arial Unicode MS" w:hAnsi="Arial Unicode MS" w:cs="Arial Unicode MS"/>
          <w:b/>
          <w:noProof/>
        </w:rPr>
        <w:t>M</w:t>
      </w:r>
    </w:ins>
    <w:r>
      <w:rPr>
        <w:rFonts w:ascii="Arial Unicode MS" w:eastAsia="Arial Unicode MS" w:hAnsi="Arial Unicode MS" w:cs="Arial Unicode MS"/>
        <w:b/>
        <w:noProof/>
      </w:rPr>
      <w:t>3</w:t>
    </w:r>
    <w:ins w:id="242" w:author="Dialog P Info" w:date="2025-09-08T13:14:00Z">
      <w:r>
        <w:rPr>
          <w:rFonts w:ascii="Arial Unicode MS" w:eastAsia="Arial Unicode MS" w:hAnsi="Arial Unicode MS" w:cs="Arial Unicode MS"/>
          <w:b/>
          <w:noProof/>
        </w:rPr>
        <w:t xml:space="preserve">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6</w:t>
      </w:r>
      <w:r w:rsidRPr="00502887">
        <w:rPr>
          <w:rFonts w:ascii="Arial Unicode MS" w:eastAsia="Arial Unicode MS" w:hAnsi="Arial Unicode MS" w:cs="Arial Unicode MS"/>
          <w:color w:val="BFBFBF" w:themeColor="background1" w:themeShade="BF"/>
          <w:sz w:val="14"/>
          <w:szCs w:val="14"/>
        </w:rPr>
        <w:t xml:space="preserve"> –</w:t>
      </w:r>
      <w:r>
        <w:rPr>
          <w:rFonts w:ascii="Arial Unicode MS" w:eastAsia="Arial Unicode MS" w:hAnsi="Arial Unicode MS" w:cs="Arial Unicode MS"/>
          <w:color w:val="BFBFBF" w:themeColor="background1" w:themeShade="BF"/>
          <w:sz w:val="14"/>
          <w:szCs w:val="14"/>
        </w:rPr>
        <w:t xml:space="preserve"> Vertiefung</w:t>
      </w:r>
    </w:ins>
    <w:r>
      <w:rPr>
        <w:rFonts w:ascii="Arial Unicode MS" w:eastAsia="Arial Unicode MS" w:hAnsi="Arial Unicode MS" w:cs="Arial Unicode MS"/>
        <w:color w:val="BFBFBF" w:themeColor="background1" w:themeShade="BF"/>
        <w:sz w:val="14"/>
        <w:szCs w:val="14"/>
      </w:rPr>
      <w:t xml:space="preserve"> Version B</w:t>
    </w:r>
    <w:ins w:id="243" w:author="Dialog P Info" w:date="2025-09-08T13:14:00Z">
      <w:r w:rsidRPr="0066312A">
        <w:rPr>
          <w:noProof/>
        </w:rPr>
        <w:drawing>
          <wp:anchor distT="0" distB="0" distL="114300" distR="114300" simplePos="0" relativeHeight="251668480" behindDoc="1" locked="0" layoutInCell="1" allowOverlap="1" wp14:anchorId="0211D716" wp14:editId="01752A5B">
            <wp:simplePos x="0" y="0"/>
            <wp:positionH relativeFrom="margin">
              <wp:posOffset>4724188</wp:posOffset>
            </wp:positionH>
            <wp:positionV relativeFrom="paragraph">
              <wp:posOffset>-313055</wp:posOffset>
            </wp:positionV>
            <wp:extent cx="1371600" cy="495300"/>
            <wp:effectExtent l="0" t="0" r="0" b="0"/>
            <wp:wrapNone/>
            <wp:docPr id="1432789333" name="Grafik 23"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anchor>
        </w:drawing>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BBD11" w14:textId="3F762B9C" w:rsidR="009B7C85" w:rsidRDefault="009B7C85">
    <w:pPr>
      <w:pStyle w:val="Kopfzeile"/>
      <w:tabs>
        <w:tab w:val="clear" w:pos="4536"/>
        <w:tab w:val="clear" w:pos="9072"/>
        <w:tab w:val="left" w:pos="3445"/>
      </w:tabs>
      <w:jc w:val="both"/>
      <w:rPr>
        <w:ins w:id="266" w:author="Dialog P Info" w:date="2025-09-08T13:14:00Z"/>
      </w:rPr>
      <w:pPrChange w:id="267" w:author="Dialog P Info" w:date="2025-09-08T13:48:00Z">
        <w:pPr>
          <w:pStyle w:val="Kopfzeile"/>
          <w:tabs>
            <w:tab w:val="clear" w:pos="4536"/>
            <w:tab w:val="clear" w:pos="9072"/>
            <w:tab w:val="left" w:pos="3445"/>
          </w:tabs>
          <w:ind w:left="-567"/>
          <w:jc w:val="both"/>
        </w:pPr>
      </w:pPrChange>
    </w:pPr>
    <w:ins w:id="268" w:author="Dialog P Info" w:date="2025-09-08T13:14:00Z">
      <w:r w:rsidRPr="0066312A">
        <w:rPr>
          <w:noProof/>
        </w:rPr>
        <w:drawing>
          <wp:anchor distT="0" distB="0" distL="114300" distR="114300" simplePos="0" relativeHeight="251664384" behindDoc="1" locked="0" layoutInCell="1" allowOverlap="1" wp14:anchorId="4C12162A" wp14:editId="2C820095">
            <wp:simplePos x="0" y="0"/>
            <wp:positionH relativeFrom="margin">
              <wp:posOffset>4733453</wp:posOffset>
            </wp:positionH>
            <wp:positionV relativeFrom="paragraph">
              <wp:posOffset>-148590</wp:posOffset>
            </wp:positionV>
            <wp:extent cx="1371600" cy="495300"/>
            <wp:effectExtent l="0" t="0" r="0" b="0"/>
            <wp:wrapNone/>
            <wp:docPr id="310887421" name="Grafik 23"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anchor>
        </w:drawing>
      </w:r>
      <w:r>
        <w:rPr>
          <w:rFonts w:ascii="Arial Unicode MS" w:eastAsia="Arial Unicode MS" w:hAnsi="Arial Unicode MS" w:cs="Arial Unicode MS"/>
          <w:b/>
          <w:noProof/>
        </w:rPr>
        <w:t>M</w:t>
      </w:r>
    </w:ins>
    <w:ins w:id="269" w:author="Dialog P Info" w:date="2025-09-08T13:21:00Z">
      <w:r>
        <w:rPr>
          <w:rFonts w:ascii="Arial Unicode MS" w:eastAsia="Arial Unicode MS" w:hAnsi="Arial Unicode MS" w:cs="Arial Unicode MS"/>
          <w:b/>
          <w:noProof/>
        </w:rPr>
        <w:t>1</w:t>
      </w:r>
    </w:ins>
    <w:ins w:id="270" w:author="Dialog P Info" w:date="2025-09-08T13:14:00Z">
      <w:r>
        <w:rPr>
          <w:rFonts w:ascii="Arial Unicode MS" w:eastAsia="Arial Unicode MS" w:hAnsi="Arial Unicode MS" w:cs="Arial Unicode MS"/>
          <w:b/>
          <w:noProof/>
        </w:rPr>
        <w:t xml:space="preserve">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6</w:t>
      </w:r>
      <w:r w:rsidRPr="00502887">
        <w:rPr>
          <w:rFonts w:ascii="Arial Unicode MS" w:eastAsia="Arial Unicode MS" w:hAnsi="Arial Unicode MS" w:cs="Arial Unicode MS"/>
          <w:color w:val="BFBFBF" w:themeColor="background1" w:themeShade="BF"/>
          <w:sz w:val="14"/>
          <w:szCs w:val="14"/>
        </w:rPr>
        <w:t xml:space="preserve"> –</w:t>
      </w:r>
      <w:r>
        <w:rPr>
          <w:rFonts w:ascii="Arial Unicode MS" w:eastAsia="Arial Unicode MS" w:hAnsi="Arial Unicode MS" w:cs="Arial Unicode MS"/>
          <w:color w:val="BFBFBF" w:themeColor="background1" w:themeShade="BF"/>
          <w:sz w:val="14"/>
          <w:szCs w:val="14"/>
        </w:rPr>
        <w:t xml:space="preserve"> Vertiefung</w:t>
      </w:r>
    </w:ins>
    <w:r w:rsidR="000B4878">
      <w:rPr>
        <w:rFonts w:ascii="Arial Unicode MS" w:eastAsia="Arial Unicode MS" w:hAnsi="Arial Unicode MS" w:cs="Arial Unicode MS"/>
        <w:color w:val="BFBFBF" w:themeColor="background1" w:themeShade="BF"/>
        <w:sz w:val="14"/>
        <w:szCs w:val="14"/>
      </w:rPr>
      <w:t xml:space="preserve"> Version B</w:t>
    </w:r>
    <w:ins w:id="271" w:author="Dialog P Info" w:date="2025-09-08T13:21:00Z">
      <w:r>
        <w:rPr>
          <w:rFonts w:ascii="Arial Unicode MS" w:eastAsia="Arial Unicode MS" w:hAnsi="Arial Unicode MS" w:cs="Arial Unicode MS"/>
          <w:color w:val="BFBFBF" w:themeColor="background1" w:themeShade="BF"/>
          <w:sz w:val="14"/>
          <w:szCs w:val="14"/>
        </w:rPr>
        <w:t xml:space="preserve"> - LÖSUNG</w:t>
      </w:r>
    </w:ins>
  </w:p>
  <w:p w14:paraId="69B1262A" w14:textId="77777777" w:rsidR="009B7C85" w:rsidRDefault="009B7C85">
    <w:pPr>
      <w:pStyle w:val="berarbeitu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322"/>
    <w:multiLevelType w:val="hybridMultilevel"/>
    <w:tmpl w:val="B9069D42"/>
    <w:lvl w:ilvl="0" w:tplc="5B6A4570">
      <w:start w:val="1"/>
      <w:numFmt w:val="bullet"/>
      <w:lvlText w:val="-"/>
      <w:lvlJc w:val="left"/>
      <w:pPr>
        <w:tabs>
          <w:tab w:val="num" w:pos="720"/>
        </w:tabs>
        <w:ind w:left="720" w:hanging="360"/>
      </w:pPr>
      <w:rPr>
        <w:rFonts w:ascii="Times New Roman" w:hAnsi="Times New Roman" w:hint="default"/>
      </w:rPr>
    </w:lvl>
    <w:lvl w:ilvl="1" w:tplc="55F4C90E" w:tentative="1">
      <w:start w:val="1"/>
      <w:numFmt w:val="bullet"/>
      <w:lvlText w:val="-"/>
      <w:lvlJc w:val="left"/>
      <w:pPr>
        <w:tabs>
          <w:tab w:val="num" w:pos="1440"/>
        </w:tabs>
        <w:ind w:left="1440" w:hanging="360"/>
      </w:pPr>
      <w:rPr>
        <w:rFonts w:ascii="Times New Roman" w:hAnsi="Times New Roman" w:hint="default"/>
      </w:rPr>
    </w:lvl>
    <w:lvl w:ilvl="2" w:tplc="CCF8DC38" w:tentative="1">
      <w:start w:val="1"/>
      <w:numFmt w:val="bullet"/>
      <w:lvlText w:val="-"/>
      <w:lvlJc w:val="left"/>
      <w:pPr>
        <w:tabs>
          <w:tab w:val="num" w:pos="2160"/>
        </w:tabs>
        <w:ind w:left="2160" w:hanging="360"/>
      </w:pPr>
      <w:rPr>
        <w:rFonts w:ascii="Times New Roman" w:hAnsi="Times New Roman" w:hint="default"/>
      </w:rPr>
    </w:lvl>
    <w:lvl w:ilvl="3" w:tplc="E1BEC08E" w:tentative="1">
      <w:start w:val="1"/>
      <w:numFmt w:val="bullet"/>
      <w:lvlText w:val="-"/>
      <w:lvlJc w:val="left"/>
      <w:pPr>
        <w:tabs>
          <w:tab w:val="num" w:pos="2880"/>
        </w:tabs>
        <w:ind w:left="2880" w:hanging="360"/>
      </w:pPr>
      <w:rPr>
        <w:rFonts w:ascii="Times New Roman" w:hAnsi="Times New Roman" w:hint="default"/>
      </w:rPr>
    </w:lvl>
    <w:lvl w:ilvl="4" w:tplc="92A0A366" w:tentative="1">
      <w:start w:val="1"/>
      <w:numFmt w:val="bullet"/>
      <w:lvlText w:val="-"/>
      <w:lvlJc w:val="left"/>
      <w:pPr>
        <w:tabs>
          <w:tab w:val="num" w:pos="3600"/>
        </w:tabs>
        <w:ind w:left="3600" w:hanging="360"/>
      </w:pPr>
      <w:rPr>
        <w:rFonts w:ascii="Times New Roman" w:hAnsi="Times New Roman" w:hint="default"/>
      </w:rPr>
    </w:lvl>
    <w:lvl w:ilvl="5" w:tplc="1432339A" w:tentative="1">
      <w:start w:val="1"/>
      <w:numFmt w:val="bullet"/>
      <w:lvlText w:val="-"/>
      <w:lvlJc w:val="left"/>
      <w:pPr>
        <w:tabs>
          <w:tab w:val="num" w:pos="4320"/>
        </w:tabs>
        <w:ind w:left="4320" w:hanging="360"/>
      </w:pPr>
      <w:rPr>
        <w:rFonts w:ascii="Times New Roman" w:hAnsi="Times New Roman" w:hint="default"/>
      </w:rPr>
    </w:lvl>
    <w:lvl w:ilvl="6" w:tplc="E21AB5A2" w:tentative="1">
      <w:start w:val="1"/>
      <w:numFmt w:val="bullet"/>
      <w:lvlText w:val="-"/>
      <w:lvlJc w:val="left"/>
      <w:pPr>
        <w:tabs>
          <w:tab w:val="num" w:pos="5040"/>
        </w:tabs>
        <w:ind w:left="5040" w:hanging="360"/>
      </w:pPr>
      <w:rPr>
        <w:rFonts w:ascii="Times New Roman" w:hAnsi="Times New Roman" w:hint="default"/>
      </w:rPr>
    </w:lvl>
    <w:lvl w:ilvl="7" w:tplc="A81A55FA" w:tentative="1">
      <w:start w:val="1"/>
      <w:numFmt w:val="bullet"/>
      <w:lvlText w:val="-"/>
      <w:lvlJc w:val="left"/>
      <w:pPr>
        <w:tabs>
          <w:tab w:val="num" w:pos="5760"/>
        </w:tabs>
        <w:ind w:left="5760" w:hanging="360"/>
      </w:pPr>
      <w:rPr>
        <w:rFonts w:ascii="Times New Roman" w:hAnsi="Times New Roman" w:hint="default"/>
      </w:rPr>
    </w:lvl>
    <w:lvl w:ilvl="8" w:tplc="AB126A04"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D8B367C"/>
    <w:multiLevelType w:val="hybridMultilevel"/>
    <w:tmpl w:val="25C2C6C0"/>
    <w:lvl w:ilvl="0" w:tplc="32DEC92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12952329"/>
    <w:multiLevelType w:val="hybridMultilevel"/>
    <w:tmpl w:val="4D809C26"/>
    <w:lvl w:ilvl="0" w:tplc="F1E21884">
      <w:numFmt w:val="bullet"/>
      <w:lvlText w:val="•"/>
      <w:lvlJc w:val="left"/>
      <w:pPr>
        <w:ind w:left="780" w:hanging="360"/>
      </w:pPr>
      <w:rPr>
        <w:rFonts w:ascii="Arial" w:eastAsia="Arial" w:hAnsi="Arial" w:cs="Arial" w:hint="default"/>
        <w:b w:val="0"/>
        <w:bCs w:val="0"/>
        <w:i w:val="0"/>
        <w:iCs w:val="0"/>
        <w:spacing w:val="0"/>
        <w:w w:val="130"/>
        <w:sz w:val="28"/>
        <w:szCs w:val="28"/>
        <w:lang w:val="de-DE" w:eastAsia="en-US" w:bidi="ar-SA"/>
      </w:rPr>
    </w:lvl>
    <w:lvl w:ilvl="1" w:tplc="D7209702">
      <w:numFmt w:val="bullet"/>
      <w:lvlText w:val="•"/>
      <w:lvlJc w:val="left"/>
      <w:pPr>
        <w:ind w:left="1183" w:hanging="360"/>
      </w:pPr>
      <w:rPr>
        <w:rFonts w:hint="default"/>
        <w:lang w:val="de-DE" w:eastAsia="en-US" w:bidi="ar-SA"/>
      </w:rPr>
    </w:lvl>
    <w:lvl w:ilvl="2" w:tplc="955C5708">
      <w:numFmt w:val="bullet"/>
      <w:lvlText w:val="•"/>
      <w:lvlJc w:val="left"/>
      <w:pPr>
        <w:ind w:left="1586" w:hanging="360"/>
      </w:pPr>
      <w:rPr>
        <w:rFonts w:hint="default"/>
        <w:lang w:val="de-DE" w:eastAsia="en-US" w:bidi="ar-SA"/>
      </w:rPr>
    </w:lvl>
    <w:lvl w:ilvl="3" w:tplc="2B48CC22">
      <w:numFmt w:val="bullet"/>
      <w:lvlText w:val="•"/>
      <w:lvlJc w:val="left"/>
      <w:pPr>
        <w:ind w:left="1990" w:hanging="360"/>
      </w:pPr>
      <w:rPr>
        <w:rFonts w:hint="default"/>
        <w:lang w:val="de-DE" w:eastAsia="en-US" w:bidi="ar-SA"/>
      </w:rPr>
    </w:lvl>
    <w:lvl w:ilvl="4" w:tplc="CC40432A">
      <w:numFmt w:val="bullet"/>
      <w:lvlText w:val="•"/>
      <w:lvlJc w:val="left"/>
      <w:pPr>
        <w:ind w:left="2393" w:hanging="360"/>
      </w:pPr>
      <w:rPr>
        <w:rFonts w:hint="default"/>
        <w:lang w:val="de-DE" w:eastAsia="en-US" w:bidi="ar-SA"/>
      </w:rPr>
    </w:lvl>
    <w:lvl w:ilvl="5" w:tplc="0518AE58">
      <w:numFmt w:val="bullet"/>
      <w:lvlText w:val="•"/>
      <w:lvlJc w:val="left"/>
      <w:pPr>
        <w:ind w:left="2797" w:hanging="360"/>
      </w:pPr>
      <w:rPr>
        <w:rFonts w:hint="default"/>
        <w:lang w:val="de-DE" w:eastAsia="en-US" w:bidi="ar-SA"/>
      </w:rPr>
    </w:lvl>
    <w:lvl w:ilvl="6" w:tplc="E7C64C58">
      <w:numFmt w:val="bullet"/>
      <w:lvlText w:val="•"/>
      <w:lvlJc w:val="left"/>
      <w:pPr>
        <w:ind w:left="3200" w:hanging="360"/>
      </w:pPr>
      <w:rPr>
        <w:rFonts w:hint="default"/>
        <w:lang w:val="de-DE" w:eastAsia="en-US" w:bidi="ar-SA"/>
      </w:rPr>
    </w:lvl>
    <w:lvl w:ilvl="7" w:tplc="2424EAC8">
      <w:numFmt w:val="bullet"/>
      <w:lvlText w:val="•"/>
      <w:lvlJc w:val="left"/>
      <w:pPr>
        <w:ind w:left="3603" w:hanging="360"/>
      </w:pPr>
      <w:rPr>
        <w:rFonts w:hint="default"/>
        <w:lang w:val="de-DE" w:eastAsia="en-US" w:bidi="ar-SA"/>
      </w:rPr>
    </w:lvl>
    <w:lvl w:ilvl="8" w:tplc="A07C5330">
      <w:numFmt w:val="bullet"/>
      <w:lvlText w:val="•"/>
      <w:lvlJc w:val="left"/>
      <w:pPr>
        <w:ind w:left="4007" w:hanging="360"/>
      </w:pPr>
      <w:rPr>
        <w:rFonts w:hint="default"/>
        <w:lang w:val="de-DE" w:eastAsia="en-US" w:bidi="ar-SA"/>
      </w:rPr>
    </w:lvl>
  </w:abstractNum>
  <w:abstractNum w:abstractNumId="3" w15:restartNumberingAfterBreak="0">
    <w:nsid w:val="181C3061"/>
    <w:multiLevelType w:val="hybridMultilevel"/>
    <w:tmpl w:val="7ECCC942"/>
    <w:lvl w:ilvl="0" w:tplc="1B8072EE">
      <w:numFmt w:val="bullet"/>
      <w:lvlText w:val="-"/>
      <w:lvlJc w:val="left"/>
      <w:pPr>
        <w:ind w:left="1080" w:hanging="360"/>
      </w:pPr>
      <w:rPr>
        <w:rFonts w:ascii="Calibri" w:eastAsia="Arial"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1A3F16A1"/>
    <w:multiLevelType w:val="hybridMultilevel"/>
    <w:tmpl w:val="975645B6"/>
    <w:lvl w:ilvl="0" w:tplc="04070019">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1AA60C8B"/>
    <w:multiLevelType w:val="hybridMultilevel"/>
    <w:tmpl w:val="08921BEE"/>
    <w:lvl w:ilvl="0" w:tplc="C750026A">
      <w:numFmt w:val="bullet"/>
      <w:lvlText w:val="-"/>
      <w:lvlJc w:val="left"/>
      <w:pPr>
        <w:ind w:left="1440" w:hanging="360"/>
      </w:pPr>
      <w:rPr>
        <w:rFonts w:ascii="Calibri" w:eastAsia="Arial" w:hAnsi="Calibri" w:cs="Calibr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26541A57"/>
    <w:multiLevelType w:val="hybridMultilevel"/>
    <w:tmpl w:val="DC4A9082"/>
    <w:lvl w:ilvl="0" w:tplc="522A8D9A">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2CF72DA1"/>
    <w:multiLevelType w:val="hybridMultilevel"/>
    <w:tmpl w:val="6EFE9390"/>
    <w:lvl w:ilvl="0" w:tplc="21F28CB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15:restartNumberingAfterBreak="0">
    <w:nsid w:val="2D5C6BBE"/>
    <w:multiLevelType w:val="hybridMultilevel"/>
    <w:tmpl w:val="5CD259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35F1241"/>
    <w:multiLevelType w:val="hybridMultilevel"/>
    <w:tmpl w:val="EF5C5E3E"/>
    <w:lvl w:ilvl="0" w:tplc="CC36BB98">
      <w:numFmt w:val="bullet"/>
      <w:lvlText w:val="•"/>
      <w:lvlJc w:val="left"/>
      <w:pPr>
        <w:ind w:left="780" w:hanging="360"/>
      </w:pPr>
      <w:rPr>
        <w:rFonts w:ascii="Arial" w:eastAsia="Arial" w:hAnsi="Arial" w:cs="Arial" w:hint="default"/>
        <w:b w:val="0"/>
        <w:bCs w:val="0"/>
        <w:i w:val="0"/>
        <w:iCs w:val="0"/>
        <w:spacing w:val="0"/>
        <w:w w:val="130"/>
        <w:sz w:val="28"/>
        <w:szCs w:val="28"/>
        <w:lang w:val="de-DE" w:eastAsia="en-US" w:bidi="ar-SA"/>
      </w:rPr>
    </w:lvl>
    <w:lvl w:ilvl="1" w:tplc="5FF8194E">
      <w:numFmt w:val="bullet"/>
      <w:lvlText w:val="•"/>
      <w:lvlJc w:val="left"/>
      <w:pPr>
        <w:ind w:left="1183" w:hanging="360"/>
      </w:pPr>
      <w:rPr>
        <w:rFonts w:hint="default"/>
        <w:lang w:val="de-DE" w:eastAsia="en-US" w:bidi="ar-SA"/>
      </w:rPr>
    </w:lvl>
    <w:lvl w:ilvl="2" w:tplc="33F831CE">
      <w:numFmt w:val="bullet"/>
      <w:lvlText w:val="•"/>
      <w:lvlJc w:val="left"/>
      <w:pPr>
        <w:ind w:left="1586" w:hanging="360"/>
      </w:pPr>
      <w:rPr>
        <w:rFonts w:hint="default"/>
        <w:lang w:val="de-DE" w:eastAsia="en-US" w:bidi="ar-SA"/>
      </w:rPr>
    </w:lvl>
    <w:lvl w:ilvl="3" w:tplc="127219E6">
      <w:numFmt w:val="bullet"/>
      <w:lvlText w:val="•"/>
      <w:lvlJc w:val="left"/>
      <w:pPr>
        <w:ind w:left="1990" w:hanging="360"/>
      </w:pPr>
      <w:rPr>
        <w:rFonts w:hint="default"/>
        <w:lang w:val="de-DE" w:eastAsia="en-US" w:bidi="ar-SA"/>
      </w:rPr>
    </w:lvl>
    <w:lvl w:ilvl="4" w:tplc="CBD411EA">
      <w:numFmt w:val="bullet"/>
      <w:lvlText w:val="•"/>
      <w:lvlJc w:val="left"/>
      <w:pPr>
        <w:ind w:left="2393" w:hanging="360"/>
      </w:pPr>
      <w:rPr>
        <w:rFonts w:hint="default"/>
        <w:lang w:val="de-DE" w:eastAsia="en-US" w:bidi="ar-SA"/>
      </w:rPr>
    </w:lvl>
    <w:lvl w:ilvl="5" w:tplc="B2F4EA9E">
      <w:numFmt w:val="bullet"/>
      <w:lvlText w:val="•"/>
      <w:lvlJc w:val="left"/>
      <w:pPr>
        <w:ind w:left="2797" w:hanging="360"/>
      </w:pPr>
      <w:rPr>
        <w:rFonts w:hint="default"/>
        <w:lang w:val="de-DE" w:eastAsia="en-US" w:bidi="ar-SA"/>
      </w:rPr>
    </w:lvl>
    <w:lvl w:ilvl="6" w:tplc="42B21F14">
      <w:numFmt w:val="bullet"/>
      <w:lvlText w:val="•"/>
      <w:lvlJc w:val="left"/>
      <w:pPr>
        <w:ind w:left="3200" w:hanging="360"/>
      </w:pPr>
      <w:rPr>
        <w:rFonts w:hint="default"/>
        <w:lang w:val="de-DE" w:eastAsia="en-US" w:bidi="ar-SA"/>
      </w:rPr>
    </w:lvl>
    <w:lvl w:ilvl="7" w:tplc="AFD8A396">
      <w:numFmt w:val="bullet"/>
      <w:lvlText w:val="•"/>
      <w:lvlJc w:val="left"/>
      <w:pPr>
        <w:ind w:left="3603" w:hanging="360"/>
      </w:pPr>
      <w:rPr>
        <w:rFonts w:hint="default"/>
        <w:lang w:val="de-DE" w:eastAsia="en-US" w:bidi="ar-SA"/>
      </w:rPr>
    </w:lvl>
    <w:lvl w:ilvl="8" w:tplc="19DEA566">
      <w:numFmt w:val="bullet"/>
      <w:lvlText w:val="•"/>
      <w:lvlJc w:val="left"/>
      <w:pPr>
        <w:ind w:left="4007" w:hanging="360"/>
      </w:pPr>
      <w:rPr>
        <w:rFonts w:hint="default"/>
        <w:lang w:val="de-DE" w:eastAsia="en-US" w:bidi="ar-SA"/>
      </w:rPr>
    </w:lvl>
  </w:abstractNum>
  <w:abstractNum w:abstractNumId="10" w15:restartNumberingAfterBreak="0">
    <w:nsid w:val="39CB7247"/>
    <w:multiLevelType w:val="hybridMultilevel"/>
    <w:tmpl w:val="AF3ACADE"/>
    <w:lvl w:ilvl="0" w:tplc="2FB2179E">
      <w:start w:val="1"/>
      <w:numFmt w:val="decimal"/>
      <w:lvlText w:val="%1."/>
      <w:lvlJc w:val="left"/>
      <w:pPr>
        <w:ind w:left="1020" w:hanging="360"/>
      </w:pPr>
    </w:lvl>
    <w:lvl w:ilvl="1" w:tplc="91A8705E">
      <w:start w:val="1"/>
      <w:numFmt w:val="decimal"/>
      <w:lvlText w:val="%2."/>
      <w:lvlJc w:val="left"/>
      <w:pPr>
        <w:ind w:left="1020" w:hanging="360"/>
      </w:pPr>
    </w:lvl>
    <w:lvl w:ilvl="2" w:tplc="3BD6D362">
      <w:start w:val="1"/>
      <w:numFmt w:val="decimal"/>
      <w:lvlText w:val="%3."/>
      <w:lvlJc w:val="left"/>
      <w:pPr>
        <w:ind w:left="1020" w:hanging="360"/>
      </w:pPr>
    </w:lvl>
    <w:lvl w:ilvl="3" w:tplc="10A60004">
      <w:start w:val="1"/>
      <w:numFmt w:val="decimal"/>
      <w:lvlText w:val="%4."/>
      <w:lvlJc w:val="left"/>
      <w:pPr>
        <w:ind w:left="1020" w:hanging="360"/>
      </w:pPr>
    </w:lvl>
    <w:lvl w:ilvl="4" w:tplc="D5720618">
      <w:start w:val="1"/>
      <w:numFmt w:val="decimal"/>
      <w:lvlText w:val="%5."/>
      <w:lvlJc w:val="left"/>
      <w:pPr>
        <w:ind w:left="1020" w:hanging="360"/>
      </w:pPr>
    </w:lvl>
    <w:lvl w:ilvl="5" w:tplc="158CD982">
      <w:start w:val="1"/>
      <w:numFmt w:val="decimal"/>
      <w:lvlText w:val="%6."/>
      <w:lvlJc w:val="left"/>
      <w:pPr>
        <w:ind w:left="1020" w:hanging="360"/>
      </w:pPr>
    </w:lvl>
    <w:lvl w:ilvl="6" w:tplc="F3187B0A">
      <w:start w:val="1"/>
      <w:numFmt w:val="decimal"/>
      <w:lvlText w:val="%7."/>
      <w:lvlJc w:val="left"/>
      <w:pPr>
        <w:ind w:left="1020" w:hanging="360"/>
      </w:pPr>
    </w:lvl>
    <w:lvl w:ilvl="7" w:tplc="A1BC1898">
      <w:start w:val="1"/>
      <w:numFmt w:val="decimal"/>
      <w:lvlText w:val="%8."/>
      <w:lvlJc w:val="left"/>
      <w:pPr>
        <w:ind w:left="1020" w:hanging="360"/>
      </w:pPr>
    </w:lvl>
    <w:lvl w:ilvl="8" w:tplc="EF36B44C">
      <w:start w:val="1"/>
      <w:numFmt w:val="decimal"/>
      <w:lvlText w:val="%9."/>
      <w:lvlJc w:val="left"/>
      <w:pPr>
        <w:ind w:left="1020" w:hanging="360"/>
      </w:pPr>
    </w:lvl>
  </w:abstractNum>
  <w:abstractNum w:abstractNumId="11" w15:restartNumberingAfterBreak="0">
    <w:nsid w:val="39CF719D"/>
    <w:multiLevelType w:val="hybridMultilevel"/>
    <w:tmpl w:val="81B8D7D2"/>
    <w:lvl w:ilvl="0" w:tplc="8D765D94">
      <w:numFmt w:val="bullet"/>
      <w:lvlText w:val="-"/>
      <w:lvlJc w:val="left"/>
      <w:pPr>
        <w:ind w:left="720" w:hanging="360"/>
      </w:pPr>
      <w:rPr>
        <w:rFonts w:ascii="Calibri" w:eastAsia="Arial"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A67251D"/>
    <w:multiLevelType w:val="hybridMultilevel"/>
    <w:tmpl w:val="E0B89644"/>
    <w:lvl w:ilvl="0" w:tplc="150A7762">
      <w:numFmt w:val="bullet"/>
      <w:lvlText w:val="•"/>
      <w:lvlJc w:val="left"/>
      <w:pPr>
        <w:ind w:left="780" w:hanging="360"/>
      </w:pPr>
      <w:rPr>
        <w:rFonts w:ascii="Arial" w:eastAsia="Arial" w:hAnsi="Arial" w:cs="Arial" w:hint="default"/>
        <w:b w:val="0"/>
        <w:bCs w:val="0"/>
        <w:i w:val="0"/>
        <w:iCs w:val="0"/>
        <w:spacing w:val="0"/>
        <w:w w:val="130"/>
        <w:sz w:val="28"/>
        <w:szCs w:val="28"/>
        <w:lang w:val="de-DE" w:eastAsia="en-US" w:bidi="ar-SA"/>
      </w:rPr>
    </w:lvl>
    <w:lvl w:ilvl="1" w:tplc="60A065CC">
      <w:numFmt w:val="bullet"/>
      <w:lvlText w:val="•"/>
      <w:lvlJc w:val="left"/>
      <w:pPr>
        <w:ind w:left="1183" w:hanging="360"/>
      </w:pPr>
      <w:rPr>
        <w:rFonts w:hint="default"/>
        <w:lang w:val="de-DE" w:eastAsia="en-US" w:bidi="ar-SA"/>
      </w:rPr>
    </w:lvl>
    <w:lvl w:ilvl="2" w:tplc="A6CA33CC">
      <w:numFmt w:val="bullet"/>
      <w:lvlText w:val="•"/>
      <w:lvlJc w:val="left"/>
      <w:pPr>
        <w:ind w:left="1586" w:hanging="360"/>
      </w:pPr>
      <w:rPr>
        <w:rFonts w:hint="default"/>
        <w:lang w:val="de-DE" w:eastAsia="en-US" w:bidi="ar-SA"/>
      </w:rPr>
    </w:lvl>
    <w:lvl w:ilvl="3" w:tplc="76B0ADFE">
      <w:numFmt w:val="bullet"/>
      <w:lvlText w:val="•"/>
      <w:lvlJc w:val="left"/>
      <w:pPr>
        <w:ind w:left="1990" w:hanging="360"/>
      </w:pPr>
      <w:rPr>
        <w:rFonts w:hint="default"/>
        <w:lang w:val="de-DE" w:eastAsia="en-US" w:bidi="ar-SA"/>
      </w:rPr>
    </w:lvl>
    <w:lvl w:ilvl="4" w:tplc="874E3B98">
      <w:numFmt w:val="bullet"/>
      <w:lvlText w:val="•"/>
      <w:lvlJc w:val="left"/>
      <w:pPr>
        <w:ind w:left="2393" w:hanging="360"/>
      </w:pPr>
      <w:rPr>
        <w:rFonts w:hint="default"/>
        <w:lang w:val="de-DE" w:eastAsia="en-US" w:bidi="ar-SA"/>
      </w:rPr>
    </w:lvl>
    <w:lvl w:ilvl="5" w:tplc="81B8E7D4">
      <w:numFmt w:val="bullet"/>
      <w:lvlText w:val="•"/>
      <w:lvlJc w:val="left"/>
      <w:pPr>
        <w:ind w:left="2797" w:hanging="360"/>
      </w:pPr>
      <w:rPr>
        <w:rFonts w:hint="default"/>
        <w:lang w:val="de-DE" w:eastAsia="en-US" w:bidi="ar-SA"/>
      </w:rPr>
    </w:lvl>
    <w:lvl w:ilvl="6" w:tplc="63204DAA">
      <w:numFmt w:val="bullet"/>
      <w:lvlText w:val="•"/>
      <w:lvlJc w:val="left"/>
      <w:pPr>
        <w:ind w:left="3200" w:hanging="360"/>
      </w:pPr>
      <w:rPr>
        <w:rFonts w:hint="default"/>
        <w:lang w:val="de-DE" w:eastAsia="en-US" w:bidi="ar-SA"/>
      </w:rPr>
    </w:lvl>
    <w:lvl w:ilvl="7" w:tplc="E654CA8A">
      <w:numFmt w:val="bullet"/>
      <w:lvlText w:val="•"/>
      <w:lvlJc w:val="left"/>
      <w:pPr>
        <w:ind w:left="3603" w:hanging="360"/>
      </w:pPr>
      <w:rPr>
        <w:rFonts w:hint="default"/>
        <w:lang w:val="de-DE" w:eastAsia="en-US" w:bidi="ar-SA"/>
      </w:rPr>
    </w:lvl>
    <w:lvl w:ilvl="8" w:tplc="8698D600">
      <w:numFmt w:val="bullet"/>
      <w:lvlText w:val="•"/>
      <w:lvlJc w:val="left"/>
      <w:pPr>
        <w:ind w:left="4007" w:hanging="360"/>
      </w:pPr>
      <w:rPr>
        <w:rFonts w:hint="default"/>
        <w:lang w:val="de-DE" w:eastAsia="en-US" w:bidi="ar-SA"/>
      </w:rPr>
    </w:lvl>
  </w:abstractNum>
  <w:abstractNum w:abstractNumId="13" w15:restartNumberingAfterBreak="0">
    <w:nsid w:val="586562DD"/>
    <w:multiLevelType w:val="hybridMultilevel"/>
    <w:tmpl w:val="533CB3E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E147561"/>
    <w:multiLevelType w:val="hybridMultilevel"/>
    <w:tmpl w:val="9D6CE772"/>
    <w:lvl w:ilvl="0" w:tplc="C14AE59E">
      <w:numFmt w:val="bullet"/>
      <w:lvlText w:val="•"/>
      <w:lvlJc w:val="left"/>
      <w:pPr>
        <w:ind w:left="780" w:hanging="360"/>
      </w:pPr>
      <w:rPr>
        <w:rFonts w:ascii="Arial" w:eastAsia="Arial" w:hAnsi="Arial" w:cs="Arial" w:hint="default"/>
        <w:b w:val="0"/>
        <w:bCs w:val="0"/>
        <w:i w:val="0"/>
        <w:iCs w:val="0"/>
        <w:spacing w:val="0"/>
        <w:w w:val="130"/>
        <w:sz w:val="28"/>
        <w:szCs w:val="28"/>
        <w:lang w:val="de-DE" w:eastAsia="en-US" w:bidi="ar-SA"/>
      </w:rPr>
    </w:lvl>
    <w:lvl w:ilvl="1" w:tplc="69124DA8">
      <w:numFmt w:val="bullet"/>
      <w:lvlText w:val="•"/>
      <w:lvlJc w:val="left"/>
      <w:pPr>
        <w:ind w:left="1183" w:hanging="360"/>
      </w:pPr>
      <w:rPr>
        <w:rFonts w:hint="default"/>
        <w:lang w:val="de-DE" w:eastAsia="en-US" w:bidi="ar-SA"/>
      </w:rPr>
    </w:lvl>
    <w:lvl w:ilvl="2" w:tplc="A11AD284">
      <w:numFmt w:val="bullet"/>
      <w:lvlText w:val="•"/>
      <w:lvlJc w:val="left"/>
      <w:pPr>
        <w:ind w:left="1586" w:hanging="360"/>
      </w:pPr>
      <w:rPr>
        <w:rFonts w:hint="default"/>
        <w:lang w:val="de-DE" w:eastAsia="en-US" w:bidi="ar-SA"/>
      </w:rPr>
    </w:lvl>
    <w:lvl w:ilvl="3" w:tplc="AF64443C">
      <w:numFmt w:val="bullet"/>
      <w:lvlText w:val="•"/>
      <w:lvlJc w:val="left"/>
      <w:pPr>
        <w:ind w:left="1990" w:hanging="360"/>
      </w:pPr>
      <w:rPr>
        <w:rFonts w:hint="default"/>
        <w:lang w:val="de-DE" w:eastAsia="en-US" w:bidi="ar-SA"/>
      </w:rPr>
    </w:lvl>
    <w:lvl w:ilvl="4" w:tplc="2C948174">
      <w:numFmt w:val="bullet"/>
      <w:lvlText w:val="•"/>
      <w:lvlJc w:val="left"/>
      <w:pPr>
        <w:ind w:left="2393" w:hanging="360"/>
      </w:pPr>
      <w:rPr>
        <w:rFonts w:hint="default"/>
        <w:lang w:val="de-DE" w:eastAsia="en-US" w:bidi="ar-SA"/>
      </w:rPr>
    </w:lvl>
    <w:lvl w:ilvl="5" w:tplc="D5B4E7DE">
      <w:numFmt w:val="bullet"/>
      <w:lvlText w:val="•"/>
      <w:lvlJc w:val="left"/>
      <w:pPr>
        <w:ind w:left="2797" w:hanging="360"/>
      </w:pPr>
      <w:rPr>
        <w:rFonts w:hint="default"/>
        <w:lang w:val="de-DE" w:eastAsia="en-US" w:bidi="ar-SA"/>
      </w:rPr>
    </w:lvl>
    <w:lvl w:ilvl="6" w:tplc="BE96300A">
      <w:numFmt w:val="bullet"/>
      <w:lvlText w:val="•"/>
      <w:lvlJc w:val="left"/>
      <w:pPr>
        <w:ind w:left="3200" w:hanging="360"/>
      </w:pPr>
      <w:rPr>
        <w:rFonts w:hint="default"/>
        <w:lang w:val="de-DE" w:eastAsia="en-US" w:bidi="ar-SA"/>
      </w:rPr>
    </w:lvl>
    <w:lvl w:ilvl="7" w:tplc="52E0B7D8">
      <w:numFmt w:val="bullet"/>
      <w:lvlText w:val="•"/>
      <w:lvlJc w:val="left"/>
      <w:pPr>
        <w:ind w:left="3603" w:hanging="360"/>
      </w:pPr>
      <w:rPr>
        <w:rFonts w:hint="default"/>
        <w:lang w:val="de-DE" w:eastAsia="en-US" w:bidi="ar-SA"/>
      </w:rPr>
    </w:lvl>
    <w:lvl w:ilvl="8" w:tplc="61F2E8A0">
      <w:numFmt w:val="bullet"/>
      <w:lvlText w:val="•"/>
      <w:lvlJc w:val="left"/>
      <w:pPr>
        <w:ind w:left="4007" w:hanging="360"/>
      </w:pPr>
      <w:rPr>
        <w:rFonts w:hint="default"/>
        <w:lang w:val="de-DE" w:eastAsia="en-US" w:bidi="ar-SA"/>
      </w:rPr>
    </w:lvl>
  </w:abstractNum>
  <w:abstractNum w:abstractNumId="15" w15:restartNumberingAfterBreak="0">
    <w:nsid w:val="5FBB4B78"/>
    <w:multiLevelType w:val="hybridMultilevel"/>
    <w:tmpl w:val="1FB4811C"/>
    <w:lvl w:ilvl="0" w:tplc="9FD084FC">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6" w15:restartNumberingAfterBreak="0">
    <w:nsid w:val="60CB13E1"/>
    <w:multiLevelType w:val="hybridMultilevel"/>
    <w:tmpl w:val="5B5E9A9A"/>
    <w:lvl w:ilvl="0" w:tplc="1AB04158">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6286638"/>
    <w:multiLevelType w:val="hybridMultilevel"/>
    <w:tmpl w:val="ADCC198C"/>
    <w:lvl w:ilvl="0" w:tplc="04070001">
      <w:start w:val="1"/>
      <w:numFmt w:val="bullet"/>
      <w:lvlText w:val=""/>
      <w:lvlJc w:val="left"/>
      <w:pPr>
        <w:ind w:left="720" w:hanging="360"/>
      </w:pPr>
      <w:rPr>
        <w:rFonts w:ascii="Symbol" w:hAnsi="Symbol" w:hint="default"/>
        <w:b w:val="0"/>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8612CDA"/>
    <w:multiLevelType w:val="hybridMultilevel"/>
    <w:tmpl w:val="2BDABD5A"/>
    <w:lvl w:ilvl="0" w:tplc="3B988F2C">
      <w:start w:val="1"/>
      <w:numFmt w:val="upperRoman"/>
      <w:lvlText w:val="%1."/>
      <w:lvlJc w:val="left"/>
      <w:pPr>
        <w:ind w:left="1440" w:hanging="72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9" w15:restartNumberingAfterBreak="0">
    <w:nsid w:val="6DA93148"/>
    <w:multiLevelType w:val="hybridMultilevel"/>
    <w:tmpl w:val="AC107ED2"/>
    <w:lvl w:ilvl="0" w:tplc="E33AB904">
      <w:start w:val="1"/>
      <w:numFmt w:val="bullet"/>
      <w:lvlText w:val="-"/>
      <w:lvlJc w:val="left"/>
      <w:pPr>
        <w:tabs>
          <w:tab w:val="num" w:pos="720"/>
        </w:tabs>
        <w:ind w:left="720" w:hanging="360"/>
      </w:pPr>
      <w:rPr>
        <w:rFonts w:ascii="Times New Roman" w:hAnsi="Times New Roman" w:hint="default"/>
      </w:rPr>
    </w:lvl>
    <w:lvl w:ilvl="1" w:tplc="4794709E" w:tentative="1">
      <w:start w:val="1"/>
      <w:numFmt w:val="bullet"/>
      <w:lvlText w:val="-"/>
      <w:lvlJc w:val="left"/>
      <w:pPr>
        <w:tabs>
          <w:tab w:val="num" w:pos="1440"/>
        </w:tabs>
        <w:ind w:left="1440" w:hanging="360"/>
      </w:pPr>
      <w:rPr>
        <w:rFonts w:ascii="Times New Roman" w:hAnsi="Times New Roman" w:hint="default"/>
      </w:rPr>
    </w:lvl>
    <w:lvl w:ilvl="2" w:tplc="F8C085A8" w:tentative="1">
      <w:start w:val="1"/>
      <w:numFmt w:val="bullet"/>
      <w:lvlText w:val="-"/>
      <w:lvlJc w:val="left"/>
      <w:pPr>
        <w:tabs>
          <w:tab w:val="num" w:pos="2160"/>
        </w:tabs>
        <w:ind w:left="2160" w:hanging="360"/>
      </w:pPr>
      <w:rPr>
        <w:rFonts w:ascii="Times New Roman" w:hAnsi="Times New Roman" w:hint="default"/>
      </w:rPr>
    </w:lvl>
    <w:lvl w:ilvl="3" w:tplc="1FCC30F6" w:tentative="1">
      <w:start w:val="1"/>
      <w:numFmt w:val="bullet"/>
      <w:lvlText w:val="-"/>
      <w:lvlJc w:val="left"/>
      <w:pPr>
        <w:tabs>
          <w:tab w:val="num" w:pos="2880"/>
        </w:tabs>
        <w:ind w:left="2880" w:hanging="360"/>
      </w:pPr>
      <w:rPr>
        <w:rFonts w:ascii="Times New Roman" w:hAnsi="Times New Roman" w:hint="default"/>
      </w:rPr>
    </w:lvl>
    <w:lvl w:ilvl="4" w:tplc="C28A9C58" w:tentative="1">
      <w:start w:val="1"/>
      <w:numFmt w:val="bullet"/>
      <w:lvlText w:val="-"/>
      <w:lvlJc w:val="left"/>
      <w:pPr>
        <w:tabs>
          <w:tab w:val="num" w:pos="3600"/>
        </w:tabs>
        <w:ind w:left="3600" w:hanging="360"/>
      </w:pPr>
      <w:rPr>
        <w:rFonts w:ascii="Times New Roman" w:hAnsi="Times New Roman" w:hint="default"/>
      </w:rPr>
    </w:lvl>
    <w:lvl w:ilvl="5" w:tplc="5F34B13E" w:tentative="1">
      <w:start w:val="1"/>
      <w:numFmt w:val="bullet"/>
      <w:lvlText w:val="-"/>
      <w:lvlJc w:val="left"/>
      <w:pPr>
        <w:tabs>
          <w:tab w:val="num" w:pos="4320"/>
        </w:tabs>
        <w:ind w:left="4320" w:hanging="360"/>
      </w:pPr>
      <w:rPr>
        <w:rFonts w:ascii="Times New Roman" w:hAnsi="Times New Roman" w:hint="default"/>
      </w:rPr>
    </w:lvl>
    <w:lvl w:ilvl="6" w:tplc="34AAB6C4" w:tentative="1">
      <w:start w:val="1"/>
      <w:numFmt w:val="bullet"/>
      <w:lvlText w:val="-"/>
      <w:lvlJc w:val="left"/>
      <w:pPr>
        <w:tabs>
          <w:tab w:val="num" w:pos="5040"/>
        </w:tabs>
        <w:ind w:left="5040" w:hanging="360"/>
      </w:pPr>
      <w:rPr>
        <w:rFonts w:ascii="Times New Roman" w:hAnsi="Times New Roman" w:hint="default"/>
      </w:rPr>
    </w:lvl>
    <w:lvl w:ilvl="7" w:tplc="FA4A76BC" w:tentative="1">
      <w:start w:val="1"/>
      <w:numFmt w:val="bullet"/>
      <w:lvlText w:val="-"/>
      <w:lvlJc w:val="left"/>
      <w:pPr>
        <w:tabs>
          <w:tab w:val="num" w:pos="5760"/>
        </w:tabs>
        <w:ind w:left="5760" w:hanging="360"/>
      </w:pPr>
      <w:rPr>
        <w:rFonts w:ascii="Times New Roman" w:hAnsi="Times New Roman" w:hint="default"/>
      </w:rPr>
    </w:lvl>
    <w:lvl w:ilvl="8" w:tplc="9FF026BE"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6F9856EA"/>
    <w:multiLevelType w:val="hybridMultilevel"/>
    <w:tmpl w:val="11764A64"/>
    <w:lvl w:ilvl="0" w:tplc="53FA0754">
      <w:numFmt w:val="bullet"/>
      <w:lvlText w:val="•"/>
      <w:lvlJc w:val="left"/>
      <w:pPr>
        <w:ind w:left="780" w:hanging="360"/>
      </w:pPr>
      <w:rPr>
        <w:rFonts w:ascii="Arial" w:eastAsia="Arial" w:hAnsi="Arial" w:cs="Arial" w:hint="default"/>
        <w:b w:val="0"/>
        <w:bCs w:val="0"/>
        <w:i w:val="0"/>
        <w:iCs w:val="0"/>
        <w:spacing w:val="0"/>
        <w:w w:val="130"/>
        <w:sz w:val="28"/>
        <w:szCs w:val="28"/>
        <w:lang w:val="de-DE" w:eastAsia="en-US" w:bidi="ar-SA"/>
      </w:rPr>
    </w:lvl>
    <w:lvl w:ilvl="1" w:tplc="A14C78FE">
      <w:numFmt w:val="bullet"/>
      <w:lvlText w:val="•"/>
      <w:lvlJc w:val="left"/>
      <w:pPr>
        <w:ind w:left="1183" w:hanging="360"/>
      </w:pPr>
      <w:rPr>
        <w:rFonts w:hint="default"/>
        <w:lang w:val="de-DE" w:eastAsia="en-US" w:bidi="ar-SA"/>
      </w:rPr>
    </w:lvl>
    <w:lvl w:ilvl="2" w:tplc="2E2A7E14">
      <w:numFmt w:val="bullet"/>
      <w:lvlText w:val="•"/>
      <w:lvlJc w:val="left"/>
      <w:pPr>
        <w:ind w:left="1586" w:hanging="360"/>
      </w:pPr>
      <w:rPr>
        <w:rFonts w:hint="default"/>
        <w:lang w:val="de-DE" w:eastAsia="en-US" w:bidi="ar-SA"/>
      </w:rPr>
    </w:lvl>
    <w:lvl w:ilvl="3" w:tplc="2FAC3DBC">
      <w:numFmt w:val="bullet"/>
      <w:lvlText w:val="•"/>
      <w:lvlJc w:val="left"/>
      <w:pPr>
        <w:ind w:left="1990" w:hanging="360"/>
      </w:pPr>
      <w:rPr>
        <w:rFonts w:hint="default"/>
        <w:lang w:val="de-DE" w:eastAsia="en-US" w:bidi="ar-SA"/>
      </w:rPr>
    </w:lvl>
    <w:lvl w:ilvl="4" w:tplc="DAE045DA">
      <w:numFmt w:val="bullet"/>
      <w:lvlText w:val="•"/>
      <w:lvlJc w:val="left"/>
      <w:pPr>
        <w:ind w:left="2393" w:hanging="360"/>
      </w:pPr>
      <w:rPr>
        <w:rFonts w:hint="default"/>
        <w:lang w:val="de-DE" w:eastAsia="en-US" w:bidi="ar-SA"/>
      </w:rPr>
    </w:lvl>
    <w:lvl w:ilvl="5" w:tplc="46407658">
      <w:numFmt w:val="bullet"/>
      <w:lvlText w:val="•"/>
      <w:lvlJc w:val="left"/>
      <w:pPr>
        <w:ind w:left="2797" w:hanging="360"/>
      </w:pPr>
      <w:rPr>
        <w:rFonts w:hint="default"/>
        <w:lang w:val="de-DE" w:eastAsia="en-US" w:bidi="ar-SA"/>
      </w:rPr>
    </w:lvl>
    <w:lvl w:ilvl="6" w:tplc="A3326690">
      <w:numFmt w:val="bullet"/>
      <w:lvlText w:val="•"/>
      <w:lvlJc w:val="left"/>
      <w:pPr>
        <w:ind w:left="3200" w:hanging="360"/>
      </w:pPr>
      <w:rPr>
        <w:rFonts w:hint="default"/>
        <w:lang w:val="de-DE" w:eastAsia="en-US" w:bidi="ar-SA"/>
      </w:rPr>
    </w:lvl>
    <w:lvl w:ilvl="7" w:tplc="41885830">
      <w:numFmt w:val="bullet"/>
      <w:lvlText w:val="•"/>
      <w:lvlJc w:val="left"/>
      <w:pPr>
        <w:ind w:left="3603" w:hanging="360"/>
      </w:pPr>
      <w:rPr>
        <w:rFonts w:hint="default"/>
        <w:lang w:val="de-DE" w:eastAsia="en-US" w:bidi="ar-SA"/>
      </w:rPr>
    </w:lvl>
    <w:lvl w:ilvl="8" w:tplc="893646DE">
      <w:numFmt w:val="bullet"/>
      <w:lvlText w:val="•"/>
      <w:lvlJc w:val="left"/>
      <w:pPr>
        <w:ind w:left="4007" w:hanging="360"/>
      </w:pPr>
      <w:rPr>
        <w:rFonts w:hint="default"/>
        <w:lang w:val="de-DE" w:eastAsia="en-US" w:bidi="ar-SA"/>
      </w:rPr>
    </w:lvl>
  </w:abstractNum>
  <w:abstractNum w:abstractNumId="21" w15:restartNumberingAfterBreak="0">
    <w:nsid w:val="74BC3471"/>
    <w:multiLevelType w:val="hybridMultilevel"/>
    <w:tmpl w:val="D0166AAA"/>
    <w:lvl w:ilvl="0" w:tplc="50401430">
      <w:numFmt w:val="bullet"/>
      <w:lvlText w:val=""/>
      <w:lvlJc w:val="left"/>
      <w:pPr>
        <w:ind w:left="1080" w:hanging="360"/>
      </w:pPr>
      <w:rPr>
        <w:rFonts w:ascii="Wingdings" w:eastAsia="Arial"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15:restartNumberingAfterBreak="0">
    <w:nsid w:val="758B32C7"/>
    <w:multiLevelType w:val="hybridMultilevel"/>
    <w:tmpl w:val="D3309466"/>
    <w:lvl w:ilvl="0" w:tplc="9D44DF8E">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3" w15:restartNumberingAfterBreak="0">
    <w:nsid w:val="77AE1F62"/>
    <w:multiLevelType w:val="hybridMultilevel"/>
    <w:tmpl w:val="8E6C2E26"/>
    <w:lvl w:ilvl="0" w:tplc="FAEE030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398474276">
    <w:abstractNumId w:val="9"/>
  </w:num>
  <w:num w:numId="2" w16cid:durableId="1468401304">
    <w:abstractNumId w:val="20"/>
  </w:num>
  <w:num w:numId="3" w16cid:durableId="893350923">
    <w:abstractNumId w:val="14"/>
  </w:num>
  <w:num w:numId="4" w16cid:durableId="585773339">
    <w:abstractNumId w:val="2"/>
  </w:num>
  <w:num w:numId="5" w16cid:durableId="250093545">
    <w:abstractNumId w:val="12"/>
  </w:num>
  <w:num w:numId="6" w16cid:durableId="296882316">
    <w:abstractNumId w:val="16"/>
  </w:num>
  <w:num w:numId="7" w16cid:durableId="1081218373">
    <w:abstractNumId w:val="21"/>
  </w:num>
  <w:num w:numId="8" w16cid:durableId="884873712">
    <w:abstractNumId w:val="13"/>
  </w:num>
  <w:num w:numId="9" w16cid:durableId="1064111089">
    <w:abstractNumId w:val="18"/>
  </w:num>
  <w:num w:numId="10" w16cid:durableId="1513376388">
    <w:abstractNumId w:val="19"/>
  </w:num>
  <w:num w:numId="11" w16cid:durableId="876360237">
    <w:abstractNumId w:val="0"/>
  </w:num>
  <w:num w:numId="12" w16cid:durableId="664937218">
    <w:abstractNumId w:val="4"/>
  </w:num>
  <w:num w:numId="13" w16cid:durableId="1433042536">
    <w:abstractNumId w:val="8"/>
  </w:num>
  <w:num w:numId="14" w16cid:durableId="133183154">
    <w:abstractNumId w:val="1"/>
  </w:num>
  <w:num w:numId="15" w16cid:durableId="748624371">
    <w:abstractNumId w:val="6"/>
  </w:num>
  <w:num w:numId="16" w16cid:durableId="955451318">
    <w:abstractNumId w:val="7"/>
  </w:num>
  <w:num w:numId="17" w16cid:durableId="694700166">
    <w:abstractNumId w:val="23"/>
  </w:num>
  <w:num w:numId="18" w16cid:durableId="562639763">
    <w:abstractNumId w:val="22"/>
  </w:num>
  <w:num w:numId="19" w16cid:durableId="1419213136">
    <w:abstractNumId w:val="15"/>
  </w:num>
  <w:num w:numId="20" w16cid:durableId="1853302871">
    <w:abstractNumId w:val="17"/>
  </w:num>
  <w:num w:numId="21" w16cid:durableId="893152417">
    <w:abstractNumId w:val="10"/>
  </w:num>
  <w:num w:numId="22" w16cid:durableId="1424185811">
    <w:abstractNumId w:val="11"/>
  </w:num>
  <w:num w:numId="23" w16cid:durableId="1182357413">
    <w:abstractNumId w:val="3"/>
  </w:num>
  <w:num w:numId="24" w16cid:durableId="187041009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alog P Info">
    <w15:presenceInfo w15:providerId="AD" w15:userId="S::info@dialog-p.de::ad2aa51e-9329-427b-a4e9-8aa841d3a8fd"/>
  </w15:person>
  <w15:person w15:author="Frank Lauenburg">
    <w15:presenceInfo w15:providerId="Windows Live" w15:userId="9809e94f294912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7F4"/>
    <w:rsid w:val="0000262B"/>
    <w:rsid w:val="00030388"/>
    <w:rsid w:val="000B4878"/>
    <w:rsid w:val="00155A48"/>
    <w:rsid w:val="00187EEA"/>
    <w:rsid w:val="002257F4"/>
    <w:rsid w:val="00276B5C"/>
    <w:rsid w:val="002A27E7"/>
    <w:rsid w:val="00342A63"/>
    <w:rsid w:val="003D5FF0"/>
    <w:rsid w:val="00410A1F"/>
    <w:rsid w:val="00430D06"/>
    <w:rsid w:val="004A70D4"/>
    <w:rsid w:val="004F00C3"/>
    <w:rsid w:val="00514133"/>
    <w:rsid w:val="005A6F3C"/>
    <w:rsid w:val="005B63B0"/>
    <w:rsid w:val="005F0B8C"/>
    <w:rsid w:val="0061082C"/>
    <w:rsid w:val="00667625"/>
    <w:rsid w:val="00684394"/>
    <w:rsid w:val="0078695D"/>
    <w:rsid w:val="007B3C62"/>
    <w:rsid w:val="00822B95"/>
    <w:rsid w:val="00886051"/>
    <w:rsid w:val="00941676"/>
    <w:rsid w:val="009B7C85"/>
    <w:rsid w:val="00A11745"/>
    <w:rsid w:val="00A12C7E"/>
    <w:rsid w:val="00A60F51"/>
    <w:rsid w:val="00AD4D7A"/>
    <w:rsid w:val="00B12FFF"/>
    <w:rsid w:val="00B238CE"/>
    <w:rsid w:val="00B85ECE"/>
    <w:rsid w:val="00BA3939"/>
    <w:rsid w:val="00BE754E"/>
    <w:rsid w:val="00BF0410"/>
    <w:rsid w:val="00C804EC"/>
    <w:rsid w:val="00CC05DB"/>
    <w:rsid w:val="00CC671D"/>
    <w:rsid w:val="00DF5B9B"/>
    <w:rsid w:val="00E8094A"/>
    <w:rsid w:val="00F6528C"/>
    <w:rsid w:val="00F703DE"/>
    <w:rsid w:val="00FD1E42"/>
    <w:rsid w:val="00FE2B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937B4"/>
  <w15:docId w15:val="{70B488A4-3134-4A1D-A39B-B439AD086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eastAsia="Arial" w:hAnsi="Arial" w:cs="Arial"/>
      <w:lang w:val="de-DE"/>
    </w:rPr>
  </w:style>
  <w:style w:type="paragraph" w:styleId="berschrift1">
    <w:name w:val="heading 1"/>
    <w:basedOn w:val="Standard"/>
    <w:uiPriority w:val="9"/>
    <w:qFormat/>
    <w:pPr>
      <w:ind w:left="906"/>
      <w:outlineLvl w:val="0"/>
    </w:pPr>
    <w:rPr>
      <w:b/>
      <w:bCs/>
      <w:sz w:val="40"/>
      <w:szCs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paragraph" w:styleId="Funotentext">
    <w:name w:val="footnote text"/>
    <w:basedOn w:val="Standard"/>
    <w:link w:val="FunotentextZchn"/>
    <w:uiPriority w:val="99"/>
    <w:semiHidden/>
    <w:unhideWhenUsed/>
    <w:rsid w:val="00514133"/>
    <w:pPr>
      <w:widowControl/>
      <w:autoSpaceDE/>
      <w:autoSpaceDN/>
    </w:pPr>
    <w:rPr>
      <w:rFonts w:asciiTheme="minorHAnsi" w:eastAsiaTheme="minorHAnsi" w:hAnsiTheme="minorHAnsi" w:cstheme="minorBidi"/>
      <w:kern w:val="2"/>
      <w:sz w:val="20"/>
      <w:szCs w:val="20"/>
      <w14:ligatures w14:val="standardContextual"/>
    </w:rPr>
  </w:style>
  <w:style w:type="character" w:customStyle="1" w:styleId="FunotentextZchn">
    <w:name w:val="Fußnotentext Zchn"/>
    <w:basedOn w:val="Absatz-Standardschriftart"/>
    <w:link w:val="Funotentext"/>
    <w:uiPriority w:val="99"/>
    <w:semiHidden/>
    <w:rsid w:val="00514133"/>
    <w:rPr>
      <w:kern w:val="2"/>
      <w:sz w:val="20"/>
      <w:szCs w:val="20"/>
      <w:lang w:val="de-DE"/>
      <w14:ligatures w14:val="standardContextual"/>
    </w:rPr>
  </w:style>
  <w:style w:type="character" w:styleId="Funotenzeichen">
    <w:name w:val="footnote reference"/>
    <w:basedOn w:val="Absatz-Standardschriftart"/>
    <w:uiPriority w:val="99"/>
    <w:semiHidden/>
    <w:unhideWhenUsed/>
    <w:rsid w:val="00514133"/>
    <w:rPr>
      <w:vertAlign w:val="superscript"/>
    </w:rPr>
  </w:style>
  <w:style w:type="character" w:styleId="Kommentarzeichen">
    <w:name w:val="annotation reference"/>
    <w:basedOn w:val="Absatz-Standardschriftart"/>
    <w:uiPriority w:val="99"/>
    <w:semiHidden/>
    <w:unhideWhenUsed/>
    <w:rsid w:val="00514133"/>
    <w:rPr>
      <w:sz w:val="16"/>
      <w:szCs w:val="16"/>
    </w:rPr>
  </w:style>
  <w:style w:type="paragraph" w:styleId="Kommentartext">
    <w:name w:val="annotation text"/>
    <w:basedOn w:val="Standard"/>
    <w:link w:val="KommentartextZchn"/>
    <w:uiPriority w:val="99"/>
    <w:unhideWhenUsed/>
    <w:rsid w:val="00514133"/>
    <w:rPr>
      <w:sz w:val="20"/>
      <w:szCs w:val="20"/>
    </w:rPr>
  </w:style>
  <w:style w:type="character" w:customStyle="1" w:styleId="KommentartextZchn">
    <w:name w:val="Kommentartext Zchn"/>
    <w:basedOn w:val="Absatz-Standardschriftart"/>
    <w:link w:val="Kommentartext"/>
    <w:uiPriority w:val="99"/>
    <w:rsid w:val="00514133"/>
    <w:rPr>
      <w:rFonts w:ascii="Arial" w:eastAsia="Arial" w:hAnsi="Arial" w:cs="Arial"/>
      <w:sz w:val="20"/>
      <w:szCs w:val="20"/>
      <w:lang w:val="de-DE"/>
    </w:rPr>
  </w:style>
  <w:style w:type="paragraph" w:styleId="Kommentarthema">
    <w:name w:val="annotation subject"/>
    <w:basedOn w:val="Kommentartext"/>
    <w:next w:val="Kommentartext"/>
    <w:link w:val="KommentarthemaZchn"/>
    <w:uiPriority w:val="99"/>
    <w:semiHidden/>
    <w:unhideWhenUsed/>
    <w:rsid w:val="00514133"/>
    <w:rPr>
      <w:b/>
      <w:bCs/>
    </w:rPr>
  </w:style>
  <w:style w:type="character" w:customStyle="1" w:styleId="KommentarthemaZchn">
    <w:name w:val="Kommentarthema Zchn"/>
    <w:basedOn w:val="KommentartextZchn"/>
    <w:link w:val="Kommentarthema"/>
    <w:uiPriority w:val="99"/>
    <w:semiHidden/>
    <w:rsid w:val="00514133"/>
    <w:rPr>
      <w:rFonts w:ascii="Arial" w:eastAsia="Arial" w:hAnsi="Arial" w:cs="Arial"/>
      <w:b/>
      <w:bCs/>
      <w:sz w:val="20"/>
      <w:szCs w:val="20"/>
      <w:lang w:val="de-DE"/>
    </w:rPr>
  </w:style>
  <w:style w:type="character" w:styleId="Hyperlink">
    <w:name w:val="Hyperlink"/>
    <w:basedOn w:val="Absatz-Standardschriftart"/>
    <w:uiPriority w:val="99"/>
    <w:unhideWhenUsed/>
    <w:rsid w:val="00514133"/>
    <w:rPr>
      <w:color w:val="0000FF" w:themeColor="hyperlink"/>
      <w:u w:val="single"/>
    </w:rPr>
  </w:style>
  <w:style w:type="character" w:styleId="NichtaufgelsteErwhnung">
    <w:name w:val="Unresolved Mention"/>
    <w:basedOn w:val="Absatz-Standardschriftart"/>
    <w:uiPriority w:val="99"/>
    <w:semiHidden/>
    <w:unhideWhenUsed/>
    <w:rsid w:val="00514133"/>
    <w:rPr>
      <w:color w:val="605E5C"/>
      <w:shd w:val="clear" w:color="auto" w:fill="E1DFDD"/>
    </w:rPr>
  </w:style>
  <w:style w:type="table" w:styleId="Tabellenraster">
    <w:name w:val="Table Grid"/>
    <w:basedOn w:val="NormaleTabelle"/>
    <w:uiPriority w:val="39"/>
    <w:rsid w:val="00FD1E42"/>
    <w:pPr>
      <w:widowControl/>
      <w:autoSpaceDE/>
      <w:autoSpaceDN/>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FD1E42"/>
    <w:pPr>
      <w:widowControl/>
      <w:autoSpaceDE/>
      <w:autoSpaceDN/>
      <w:spacing w:before="100" w:beforeAutospacing="1" w:after="100" w:afterAutospacing="1"/>
    </w:pPr>
    <w:rPr>
      <w:rFonts w:ascii="Times New Roman" w:eastAsia="Times New Roman" w:hAnsi="Times New Roman" w:cs="Times New Roman"/>
      <w:sz w:val="24"/>
      <w:szCs w:val="24"/>
      <w:lang w:eastAsia="de-DE"/>
    </w:rPr>
  </w:style>
  <w:style w:type="table" w:styleId="EinfacheTabelle1">
    <w:name w:val="Plain Table 1"/>
    <w:basedOn w:val="NormaleTabelle"/>
    <w:uiPriority w:val="41"/>
    <w:rsid w:val="00B238C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erarbeitung">
    <w:name w:val="Revision"/>
    <w:hidden/>
    <w:uiPriority w:val="99"/>
    <w:semiHidden/>
    <w:rsid w:val="00A11745"/>
    <w:pPr>
      <w:widowControl/>
      <w:autoSpaceDE/>
      <w:autoSpaceDN/>
    </w:pPr>
    <w:rPr>
      <w:rFonts w:ascii="Arial" w:eastAsia="Arial" w:hAnsi="Arial" w:cs="Arial"/>
      <w:lang w:val="de-DE"/>
    </w:rPr>
  </w:style>
  <w:style w:type="paragraph" w:styleId="Kopfzeile">
    <w:name w:val="header"/>
    <w:basedOn w:val="Standard"/>
    <w:link w:val="KopfzeileZchn"/>
    <w:uiPriority w:val="99"/>
    <w:unhideWhenUsed/>
    <w:rsid w:val="00A11745"/>
    <w:pPr>
      <w:widowControl/>
      <w:tabs>
        <w:tab w:val="center" w:pos="4536"/>
        <w:tab w:val="right" w:pos="9072"/>
      </w:tabs>
      <w:autoSpaceDE/>
      <w:autoSpaceDN/>
      <w:spacing w:line="276" w:lineRule="auto"/>
    </w:pPr>
    <w:rPr>
      <w:rFonts w:ascii="Calibri" w:eastAsiaTheme="minorEastAsia" w:hAnsi="Calibri" w:cstheme="minorBidi"/>
      <w:sz w:val="24"/>
      <w:szCs w:val="24"/>
      <w:lang w:eastAsia="de-DE"/>
    </w:rPr>
  </w:style>
  <w:style w:type="character" w:customStyle="1" w:styleId="KopfzeileZchn">
    <w:name w:val="Kopfzeile Zchn"/>
    <w:basedOn w:val="Absatz-Standardschriftart"/>
    <w:link w:val="Kopfzeile"/>
    <w:uiPriority w:val="99"/>
    <w:rsid w:val="00A11745"/>
    <w:rPr>
      <w:rFonts w:ascii="Calibri" w:eastAsiaTheme="minorEastAsia" w:hAnsi="Calibri"/>
      <w:sz w:val="24"/>
      <w:szCs w:val="24"/>
      <w:lang w:val="de-DE" w:eastAsia="de-DE"/>
    </w:rPr>
  </w:style>
  <w:style w:type="paragraph" w:styleId="Fuzeile">
    <w:name w:val="footer"/>
    <w:basedOn w:val="Standard"/>
    <w:link w:val="FuzeileZchn"/>
    <w:uiPriority w:val="99"/>
    <w:unhideWhenUsed/>
    <w:rsid w:val="00A11745"/>
    <w:pPr>
      <w:tabs>
        <w:tab w:val="center" w:pos="4536"/>
        <w:tab w:val="right" w:pos="9072"/>
      </w:tabs>
    </w:pPr>
  </w:style>
  <w:style w:type="character" w:customStyle="1" w:styleId="FuzeileZchn">
    <w:name w:val="Fußzeile Zchn"/>
    <w:basedOn w:val="Absatz-Standardschriftart"/>
    <w:link w:val="Fuzeile"/>
    <w:uiPriority w:val="99"/>
    <w:rsid w:val="00A11745"/>
    <w:rPr>
      <w:rFonts w:ascii="Arial" w:eastAsia="Arial" w:hAnsi="Arial" w:cs="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comments.xml.rels><?xml version="1.0" encoding="UTF-8" standalone="yes"?>
<Relationships xmlns="http://schemas.openxmlformats.org/package/2006/relationships"><Relationship Id="rId1" Type="http://schemas.openxmlformats.org/officeDocument/2006/relationships/hyperlink" Target="https://stock.adobe.com/de/search?k=rousseau&amp;search_type=usertyped&amp;asset_id=176760271" TargetMode="External"/></Relationship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FB300-29C2-FA43-B7DD-C9367DC0A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1036</Words>
  <Characters>6532</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Modul 1_Niveaustufe 1_2024_fertig</vt:lpstr>
    </vt:vector>
  </TitlesOfParts>
  <Company/>
  <LinksUpToDate>false</LinksUpToDate>
  <CharactersWithSpaces>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 1_Niveaustufe 1_2024_fertig</dc:title>
  <dc:creator>Juniorwahl 1</dc:creator>
  <cp:lastModifiedBy>Dialog P Info</cp:lastModifiedBy>
  <cp:revision>6</cp:revision>
  <dcterms:created xsi:type="dcterms:W3CDTF">2025-10-27T12:46:00Z</dcterms:created>
  <dcterms:modified xsi:type="dcterms:W3CDTF">2025-10-27T13:15:00Z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2024-01-12T00:00:00Z</vt:filetime>
  </property>
  <property fmtid="{D5CDD505-2E9C-101B-9397-08002B2CF9AE}" pid="3" name="Creator">
    <vt:lpwstr>Word</vt:lpwstr>
  </property>
  <property fmtid="{D5CDD505-2E9C-101B-9397-08002B2CF9AE}" pid="4" name="LastSaved">
    <vt:filetime>2024-02-15T00:00:00Z</vt:filetime>
  </property>
  <property fmtid="{D5CDD505-2E9C-101B-9397-08002B2CF9AE}" pid="5" name="Producer">
    <vt:lpwstr>macOS Version 14.0 (Build 23A344) Quartz PDFContext</vt:lpwstr>
  </property>
</Properties>
</file>